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60047"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78FBBFD" w14:textId="77777777" w:rsidR="005D49A0" w:rsidRPr="009044F1" w:rsidRDefault="005D49A0" w:rsidP="005D49A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Pr="009044F1">
        <w:rPr>
          <w:rFonts w:ascii="GHEA Grapalat" w:hAnsi="GHEA Grapalat"/>
          <w:i w:val="0"/>
          <w:sz w:val="24"/>
          <w:szCs w:val="24"/>
        </w:rPr>
        <w:t xml:space="preserve"> </w:t>
      </w:r>
    </w:p>
    <w:p w14:paraId="7B41F9A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2D134686" w14:textId="3A635426"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82B9F">
        <w:rPr>
          <w:rFonts w:ascii="GHEA Grapalat" w:hAnsi="GHEA Grapalat"/>
          <w:i w:val="0"/>
          <w:sz w:val="24"/>
          <w:szCs w:val="24"/>
        </w:rPr>
        <w:t>22</w:t>
      </w:r>
      <w:r w:rsidRPr="009044F1">
        <w:rPr>
          <w:rFonts w:ascii="GHEA Grapalat" w:hAnsi="GHEA Grapalat"/>
          <w:i w:val="0"/>
          <w:sz w:val="24"/>
          <w:szCs w:val="24"/>
        </w:rPr>
        <w:t>" "</w:t>
      </w:r>
      <w:r w:rsidR="00782B9F">
        <w:rPr>
          <w:rFonts w:ascii="GHEA Grapalat" w:hAnsi="GHEA Grapalat"/>
          <w:i w:val="0"/>
          <w:sz w:val="24"/>
          <w:szCs w:val="24"/>
        </w:rPr>
        <w:t>октября</w:t>
      </w:r>
      <w:r w:rsidRPr="009044F1">
        <w:rPr>
          <w:rFonts w:ascii="GHEA Grapalat" w:hAnsi="GHEA Grapalat"/>
          <w:i w:val="0"/>
          <w:sz w:val="24"/>
          <w:szCs w:val="24"/>
        </w:rPr>
        <w:t>" 20</w:t>
      </w:r>
      <w:r w:rsidR="005D49A0">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5D49A0">
        <w:rPr>
          <w:rFonts w:ascii="GHEA Grapalat" w:hAnsi="GHEA Grapalat"/>
          <w:i w:val="0"/>
          <w:sz w:val="24"/>
          <w:szCs w:val="24"/>
        </w:rPr>
        <w:t>1</w:t>
      </w:r>
      <w:r w:rsidRPr="009044F1">
        <w:rPr>
          <w:rFonts w:ascii="GHEA Grapalat" w:hAnsi="GHEA Grapalat"/>
          <w:i w:val="0"/>
          <w:sz w:val="24"/>
          <w:szCs w:val="24"/>
        </w:rPr>
        <w:t xml:space="preserve">" </w:t>
      </w:r>
    </w:p>
    <w:p w14:paraId="578547D6" w14:textId="2E45C207"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82B9F">
        <w:rPr>
          <w:rFonts w:ascii="GHEA Grapalat" w:hAnsi="GHEA Grapalat"/>
          <w:b/>
          <w:bCs/>
          <w:i w:val="0"/>
          <w:sz w:val="24"/>
          <w:szCs w:val="24"/>
        </w:rPr>
        <w:t>HFF-GH-NPTcDzB -2025/2</w:t>
      </w:r>
    </w:p>
    <w:p w14:paraId="2F21CFAF"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1B4EE484" w14:textId="77777777" w:rsidR="005D49A0" w:rsidRPr="009044F1" w:rsidRDefault="005D49A0" w:rsidP="005D49A0">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Pr="00AB5994">
        <w:rPr>
          <w:rFonts w:ascii="GHEA Grapalat" w:hAnsi="GHEA Grapalat"/>
          <w:i w:val="0"/>
          <w:sz w:val="24"/>
          <w:szCs w:val="24"/>
        </w:rPr>
        <w:t xml:space="preserve"> </w:t>
      </w:r>
      <w:r>
        <w:rPr>
          <w:rFonts w:ascii="GHEA Grapalat" w:hAnsi="GHEA Grapalat"/>
          <w:i w:val="0"/>
          <w:sz w:val="24"/>
          <w:szCs w:val="24"/>
        </w:rPr>
        <w:t>г</w:t>
      </w:r>
      <w:r w:rsidRPr="00AB5994">
        <w:rPr>
          <w:rFonts w:ascii="GHEA Grapalat" w:hAnsi="GHEA Grapalat"/>
          <w:i w:val="0"/>
          <w:sz w:val="24"/>
          <w:szCs w:val="24"/>
        </w:rPr>
        <w:t>. Ереван, Ханджяна 27,</w:t>
      </w:r>
      <w:r w:rsidRPr="00AB5994">
        <w:rPr>
          <w:rFonts w:ascii="Sylfaen" w:hAnsi="Sylfaen"/>
          <w:sz w:val="18"/>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CA16562" w14:textId="04E027C2" w:rsidR="005D49A0"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Pr>
          <w:rFonts w:ascii="GHEA Grapalat" w:hAnsi="GHEA Grapalat"/>
          <w:i w:val="0"/>
          <w:spacing w:val="6"/>
          <w:sz w:val="24"/>
          <w:szCs w:val="24"/>
        </w:rPr>
        <w:t>на п</w:t>
      </w:r>
      <w:r w:rsidRPr="00AB5994">
        <w:rPr>
          <w:rFonts w:ascii="GHEA Grapalat" w:hAnsi="GHEA Grapalat"/>
          <w:i w:val="0"/>
          <w:spacing w:val="6"/>
          <w:sz w:val="24"/>
          <w:szCs w:val="24"/>
        </w:rPr>
        <w:t xml:space="preserve">редоставление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sidR="00FF40E8" w:rsidRPr="00FF40E8">
        <w:rPr>
          <w:rFonts w:ascii="GHEA Grapalat" w:hAnsi="GHEA Grapalat"/>
          <w:b/>
          <w:i w:val="0"/>
          <w:spacing w:val="6"/>
          <w:sz w:val="24"/>
          <w:szCs w:val="24"/>
        </w:rPr>
        <w:t>футбольной академии в общине Давташен г. Еревана.РА</w:t>
      </w:r>
      <w:r w:rsidR="00FF40E8" w:rsidRPr="00FF40E8">
        <w:rPr>
          <w:rFonts w:ascii="GHEA Grapalat" w:hAnsi="GHEA Grapalat"/>
          <w:b/>
          <w:spacing w:val="6"/>
          <w:sz w:val="24"/>
          <w:szCs w:val="24"/>
        </w:rPr>
        <w:t xml:space="preserve"> </w:t>
      </w:r>
      <w:r>
        <w:rPr>
          <w:rFonts w:ascii="GHEA Grapalat" w:hAnsi="GHEA Grapalat"/>
          <w:i w:val="0"/>
          <w:sz w:val="24"/>
          <w:szCs w:val="24"/>
        </w:rPr>
        <w:t>(далее — договор).</w:t>
      </w:r>
    </w:p>
    <w:p w14:paraId="16BB3ABE" w14:textId="77777777" w:rsidR="005D49A0" w:rsidRPr="009044F1"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27C95235" w14:textId="77777777" w:rsidR="005D49A0" w:rsidRDefault="005D49A0" w:rsidP="005D49A0">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1638428" w14:textId="77777777" w:rsidR="005D49A0" w:rsidRPr="003F762C" w:rsidRDefault="005D49A0" w:rsidP="005D49A0">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1D1E89F" w14:textId="77777777" w:rsidR="005D49A0" w:rsidRPr="00D5443D" w:rsidRDefault="005D49A0" w:rsidP="005D49A0">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CD5D96E" w14:textId="2EA30095" w:rsidR="005D49A0" w:rsidRPr="00AB5994" w:rsidRDefault="005D49A0" w:rsidP="005D49A0">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z w:val="24"/>
          <w:szCs w:val="24"/>
        </w:rPr>
        <w:t xml:space="preserve"> </w:t>
      </w:r>
      <w:r w:rsidRPr="00AB5994">
        <w:rPr>
          <w:rFonts w:ascii="GHEA Grapalat" w:hAnsi="GHEA Grapalat"/>
          <w:b/>
          <w:i w:val="0"/>
          <w:sz w:val="24"/>
          <w:szCs w:val="24"/>
        </w:rPr>
        <w:t xml:space="preserve">г. Ереван, Ханджяна 27, в документарной форме, до </w:t>
      </w:r>
      <w:r>
        <w:rPr>
          <w:rFonts w:ascii="GHEA Grapalat" w:hAnsi="GHEA Grapalat"/>
          <w:b/>
          <w:i w:val="0"/>
          <w:sz w:val="24"/>
          <w:szCs w:val="24"/>
        </w:rPr>
        <w:t>14:00</w:t>
      </w:r>
      <w:r w:rsidR="00FF40E8">
        <w:rPr>
          <w:rFonts w:ascii="GHEA Grapalat" w:hAnsi="GHEA Grapalat"/>
          <w:b/>
          <w:i w:val="0"/>
          <w:sz w:val="24"/>
          <w:szCs w:val="24"/>
        </w:rPr>
        <w:t xml:space="preserve"> </w:t>
      </w:r>
      <w:r w:rsidRPr="00AB5994">
        <w:rPr>
          <w:rFonts w:ascii="GHEA Grapalat" w:hAnsi="GHEA Grapalat"/>
          <w:b/>
          <w:i w:val="0"/>
          <w:sz w:val="24"/>
          <w:szCs w:val="24"/>
        </w:rPr>
        <w:t>часов 7-го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7303173E" w14:textId="60D41BFC" w:rsidR="005D49A0" w:rsidRDefault="005D49A0" w:rsidP="005D49A0">
      <w:pPr>
        <w:pStyle w:val="BodyTextIndent"/>
        <w:widowControl w:val="0"/>
        <w:spacing w:line="276"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Pr>
          <w:rFonts w:ascii="GHEA Grapalat" w:hAnsi="GHEA Grapalat"/>
          <w:i w:val="0"/>
          <w:sz w:val="24"/>
          <w:szCs w:val="24"/>
        </w:rPr>
        <w:t>14:00</w:t>
      </w:r>
      <w:r w:rsidR="00FF40E8">
        <w:rPr>
          <w:rFonts w:ascii="GHEA Grapalat" w:hAnsi="GHEA Grapalat"/>
          <w:i w:val="0"/>
          <w:sz w:val="24"/>
          <w:szCs w:val="24"/>
        </w:rPr>
        <w:t xml:space="preserve"> </w:t>
      </w:r>
      <w:r>
        <w:rPr>
          <w:rFonts w:ascii="GHEA Grapalat" w:hAnsi="GHEA Grapalat"/>
          <w:i w:val="0"/>
          <w:sz w:val="24"/>
          <w:szCs w:val="24"/>
        </w:rPr>
        <w:t xml:space="preserve">часов </w:t>
      </w:r>
      <w:r w:rsidR="00FF40E8">
        <w:rPr>
          <w:rFonts w:ascii="GHEA Grapalat" w:hAnsi="GHEA Grapalat"/>
          <w:i w:val="0"/>
          <w:sz w:val="24"/>
          <w:szCs w:val="24"/>
        </w:rPr>
        <w:t>29</w:t>
      </w:r>
      <w:r>
        <w:rPr>
          <w:rFonts w:ascii="GHEA Grapalat" w:hAnsi="GHEA Grapalat"/>
          <w:i w:val="0"/>
          <w:sz w:val="24"/>
          <w:szCs w:val="24"/>
        </w:rPr>
        <w:t xml:space="preserve"> октября 2025</w:t>
      </w:r>
      <w:r w:rsidRPr="00D85563">
        <w:rPr>
          <w:rFonts w:ascii="GHEA Grapalat" w:hAnsi="GHEA Grapalat"/>
          <w:i w:val="0"/>
          <w:sz w:val="24"/>
          <w:szCs w:val="24"/>
        </w:rPr>
        <w:t>.</w:t>
      </w:r>
    </w:p>
    <w:p w14:paraId="589F8DE6" w14:textId="77777777" w:rsidR="005D49A0" w:rsidRPr="001B32D9" w:rsidRDefault="005D49A0" w:rsidP="005D49A0">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138B70" w14:textId="77777777" w:rsidR="005D49A0" w:rsidRPr="003A1EBB"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4D9548E" w14:textId="77777777" w:rsidR="005D49A0" w:rsidRPr="00B16F41" w:rsidRDefault="005D49A0" w:rsidP="005D49A0">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708D91A4"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 099-222-444</w:t>
      </w:r>
    </w:p>
    <w:p w14:paraId="02193A6A"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 xml:space="preserve">Электронная почта: </w:t>
      </w:r>
      <w:hyperlink r:id="rId8" w:history="1">
        <w:r w:rsidRPr="006115CC">
          <w:rPr>
            <w:rStyle w:val="Hyperlink"/>
            <w:rFonts w:ascii="GHEA Grapalat" w:hAnsi="GHEA Grapalat"/>
            <w:b/>
            <w:i w:val="0"/>
            <w:lang w:val="af-ZA"/>
          </w:rPr>
          <w:t>ofelia.kirakosyan@ffa.am</w:t>
        </w:r>
      </w:hyperlink>
    </w:p>
    <w:p w14:paraId="1CE2B579"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Заказчик: Общественная организация "Федерация футбола Армении</w:t>
      </w:r>
      <w:r w:rsidRPr="006115CC">
        <w:rPr>
          <w:rFonts w:ascii="GHEA Grapalat" w:hAnsi="GHEA Grapalat"/>
          <w:b/>
          <w:i w:val="0"/>
          <w:sz w:val="16"/>
          <w:szCs w:val="16"/>
        </w:rPr>
        <w:t xml:space="preserve"> </w:t>
      </w:r>
    </w:p>
    <w:p w14:paraId="10C48817" w14:textId="77777777" w:rsidR="005D49A0" w:rsidRDefault="005D49A0" w:rsidP="00D12E3B">
      <w:pPr>
        <w:pStyle w:val="BodyText"/>
        <w:widowControl w:val="0"/>
        <w:spacing w:after="160"/>
        <w:ind w:firstLine="567"/>
        <w:jc w:val="right"/>
        <w:rPr>
          <w:rFonts w:ascii="GHEA Grapalat" w:hAnsi="GHEA Grapalat"/>
          <w:i/>
        </w:rPr>
      </w:pPr>
    </w:p>
    <w:p w14:paraId="0F72DF3C" w14:textId="77777777" w:rsidR="005D49A0" w:rsidRDefault="005D49A0" w:rsidP="00D12E3B">
      <w:pPr>
        <w:pStyle w:val="BodyText"/>
        <w:widowControl w:val="0"/>
        <w:spacing w:after="160"/>
        <w:ind w:firstLine="567"/>
        <w:jc w:val="right"/>
        <w:rPr>
          <w:rFonts w:ascii="GHEA Grapalat" w:hAnsi="GHEA Grapalat"/>
          <w:i/>
        </w:rPr>
      </w:pPr>
    </w:p>
    <w:p w14:paraId="7E9C2A5C" w14:textId="77777777" w:rsidR="005D49A0" w:rsidRDefault="005D49A0" w:rsidP="00D12E3B">
      <w:pPr>
        <w:pStyle w:val="BodyText"/>
        <w:widowControl w:val="0"/>
        <w:spacing w:after="160"/>
        <w:ind w:firstLine="567"/>
        <w:jc w:val="right"/>
        <w:rPr>
          <w:rFonts w:ascii="GHEA Grapalat" w:hAnsi="GHEA Grapalat"/>
          <w:i/>
        </w:rPr>
      </w:pPr>
    </w:p>
    <w:p w14:paraId="783220D6" w14:textId="77777777" w:rsidR="005D49A0" w:rsidRDefault="005D49A0" w:rsidP="00D12E3B">
      <w:pPr>
        <w:pStyle w:val="BodyText"/>
        <w:widowControl w:val="0"/>
        <w:spacing w:after="160"/>
        <w:ind w:firstLine="567"/>
        <w:jc w:val="right"/>
        <w:rPr>
          <w:rFonts w:ascii="GHEA Grapalat" w:hAnsi="GHEA Grapalat"/>
          <w:i/>
        </w:rPr>
      </w:pPr>
    </w:p>
    <w:p w14:paraId="6A70957C" w14:textId="77777777" w:rsidR="005D49A0" w:rsidRDefault="005D49A0" w:rsidP="00D12E3B">
      <w:pPr>
        <w:pStyle w:val="BodyText"/>
        <w:widowControl w:val="0"/>
        <w:spacing w:after="160"/>
        <w:ind w:firstLine="567"/>
        <w:jc w:val="right"/>
        <w:rPr>
          <w:rFonts w:ascii="GHEA Grapalat" w:hAnsi="GHEA Grapalat"/>
          <w:i/>
        </w:rPr>
      </w:pPr>
    </w:p>
    <w:p w14:paraId="00A92BB6" w14:textId="77777777" w:rsidR="005D49A0" w:rsidRDefault="005D49A0" w:rsidP="00D12E3B">
      <w:pPr>
        <w:pStyle w:val="BodyText"/>
        <w:widowControl w:val="0"/>
        <w:spacing w:after="160"/>
        <w:ind w:firstLine="567"/>
        <w:jc w:val="right"/>
        <w:rPr>
          <w:rFonts w:ascii="GHEA Grapalat" w:hAnsi="GHEA Grapalat"/>
          <w:i/>
        </w:rPr>
      </w:pPr>
    </w:p>
    <w:p w14:paraId="65FD1338" w14:textId="77777777" w:rsidR="005D49A0" w:rsidRDefault="005D49A0" w:rsidP="00D12E3B">
      <w:pPr>
        <w:pStyle w:val="BodyText"/>
        <w:widowControl w:val="0"/>
        <w:spacing w:after="160"/>
        <w:ind w:firstLine="567"/>
        <w:jc w:val="right"/>
        <w:rPr>
          <w:rFonts w:ascii="GHEA Grapalat" w:hAnsi="GHEA Grapalat"/>
          <w:i/>
        </w:rPr>
      </w:pPr>
    </w:p>
    <w:p w14:paraId="3201FF01" w14:textId="77777777" w:rsidR="005D49A0" w:rsidRDefault="005D49A0" w:rsidP="00D12E3B">
      <w:pPr>
        <w:pStyle w:val="BodyText"/>
        <w:widowControl w:val="0"/>
        <w:spacing w:after="160"/>
        <w:ind w:firstLine="567"/>
        <w:jc w:val="right"/>
        <w:rPr>
          <w:rFonts w:ascii="GHEA Grapalat" w:hAnsi="GHEA Grapalat"/>
          <w:i/>
        </w:rPr>
      </w:pPr>
    </w:p>
    <w:p w14:paraId="592664A2" w14:textId="77777777" w:rsidR="005D49A0" w:rsidRDefault="005D49A0" w:rsidP="00D12E3B">
      <w:pPr>
        <w:pStyle w:val="BodyText"/>
        <w:widowControl w:val="0"/>
        <w:spacing w:after="160"/>
        <w:ind w:firstLine="567"/>
        <w:jc w:val="right"/>
        <w:rPr>
          <w:rFonts w:ascii="GHEA Grapalat" w:hAnsi="GHEA Grapalat"/>
          <w:i/>
        </w:rPr>
      </w:pPr>
    </w:p>
    <w:p w14:paraId="6E53B0D9" w14:textId="77777777" w:rsidR="005D49A0" w:rsidRDefault="005D49A0" w:rsidP="00D12E3B">
      <w:pPr>
        <w:pStyle w:val="BodyText"/>
        <w:widowControl w:val="0"/>
        <w:spacing w:after="160"/>
        <w:ind w:firstLine="567"/>
        <w:jc w:val="right"/>
        <w:rPr>
          <w:rFonts w:ascii="GHEA Grapalat" w:hAnsi="GHEA Grapalat"/>
          <w:i/>
        </w:rPr>
      </w:pPr>
    </w:p>
    <w:p w14:paraId="738ABC91" w14:textId="77777777" w:rsidR="005D49A0" w:rsidRDefault="005D49A0" w:rsidP="00D12E3B">
      <w:pPr>
        <w:pStyle w:val="BodyText"/>
        <w:widowControl w:val="0"/>
        <w:spacing w:after="160"/>
        <w:ind w:firstLine="567"/>
        <w:jc w:val="right"/>
        <w:rPr>
          <w:rFonts w:ascii="GHEA Grapalat" w:hAnsi="GHEA Grapalat"/>
          <w:i/>
        </w:rPr>
      </w:pPr>
    </w:p>
    <w:p w14:paraId="06ABDCDE" w14:textId="77777777" w:rsidR="005D49A0" w:rsidRDefault="005D49A0" w:rsidP="00D12E3B">
      <w:pPr>
        <w:pStyle w:val="BodyText"/>
        <w:widowControl w:val="0"/>
        <w:spacing w:after="160"/>
        <w:ind w:firstLine="567"/>
        <w:jc w:val="right"/>
        <w:rPr>
          <w:rFonts w:ascii="GHEA Grapalat" w:hAnsi="GHEA Grapalat"/>
          <w:i/>
        </w:rPr>
      </w:pPr>
    </w:p>
    <w:p w14:paraId="0E892177" w14:textId="77777777" w:rsidR="005D49A0" w:rsidRDefault="005D49A0" w:rsidP="00D12E3B">
      <w:pPr>
        <w:pStyle w:val="BodyText"/>
        <w:widowControl w:val="0"/>
        <w:spacing w:after="160"/>
        <w:ind w:firstLine="567"/>
        <w:jc w:val="right"/>
        <w:rPr>
          <w:rFonts w:ascii="GHEA Grapalat" w:hAnsi="GHEA Grapalat"/>
          <w:i/>
        </w:rPr>
      </w:pPr>
    </w:p>
    <w:p w14:paraId="45DB86E1" w14:textId="77777777" w:rsidR="005D49A0" w:rsidRDefault="005D49A0" w:rsidP="00D12E3B">
      <w:pPr>
        <w:pStyle w:val="BodyText"/>
        <w:widowControl w:val="0"/>
        <w:spacing w:after="160"/>
        <w:ind w:firstLine="567"/>
        <w:jc w:val="right"/>
        <w:rPr>
          <w:rFonts w:ascii="GHEA Grapalat" w:hAnsi="GHEA Grapalat"/>
          <w:i/>
        </w:rPr>
      </w:pPr>
    </w:p>
    <w:p w14:paraId="4A7BFB53" w14:textId="77777777" w:rsidR="005D49A0" w:rsidRDefault="005D49A0" w:rsidP="00D12E3B">
      <w:pPr>
        <w:pStyle w:val="BodyText"/>
        <w:widowControl w:val="0"/>
        <w:spacing w:after="160"/>
        <w:ind w:firstLine="567"/>
        <w:jc w:val="right"/>
        <w:rPr>
          <w:rFonts w:ascii="GHEA Grapalat" w:hAnsi="GHEA Grapalat"/>
          <w:i/>
        </w:rPr>
      </w:pPr>
    </w:p>
    <w:p w14:paraId="7D5554A4" w14:textId="77777777" w:rsidR="005D49A0" w:rsidRDefault="005D49A0" w:rsidP="00D12E3B">
      <w:pPr>
        <w:pStyle w:val="BodyText"/>
        <w:widowControl w:val="0"/>
        <w:spacing w:after="160"/>
        <w:ind w:firstLine="567"/>
        <w:jc w:val="right"/>
        <w:rPr>
          <w:rFonts w:ascii="GHEA Grapalat" w:hAnsi="GHEA Grapalat"/>
          <w:i/>
        </w:rPr>
      </w:pPr>
    </w:p>
    <w:p w14:paraId="1C41E107" w14:textId="77777777" w:rsidR="005D49A0" w:rsidRDefault="005D49A0" w:rsidP="00D12E3B">
      <w:pPr>
        <w:pStyle w:val="BodyText"/>
        <w:widowControl w:val="0"/>
        <w:spacing w:after="160"/>
        <w:ind w:firstLine="567"/>
        <w:jc w:val="right"/>
        <w:rPr>
          <w:rFonts w:ascii="GHEA Grapalat" w:hAnsi="GHEA Grapalat"/>
          <w:i/>
        </w:rPr>
      </w:pPr>
    </w:p>
    <w:p w14:paraId="2CB90B1A" w14:textId="77777777" w:rsidR="005D49A0" w:rsidRDefault="005D49A0" w:rsidP="00D12E3B">
      <w:pPr>
        <w:pStyle w:val="BodyText"/>
        <w:widowControl w:val="0"/>
        <w:spacing w:after="160"/>
        <w:ind w:firstLine="567"/>
        <w:jc w:val="right"/>
        <w:rPr>
          <w:rFonts w:ascii="GHEA Grapalat" w:hAnsi="GHEA Grapalat"/>
          <w:i/>
        </w:rPr>
      </w:pPr>
    </w:p>
    <w:p w14:paraId="575DDCD3" w14:textId="77777777" w:rsidR="005D49A0" w:rsidRDefault="005D49A0" w:rsidP="00D12E3B">
      <w:pPr>
        <w:pStyle w:val="BodyText"/>
        <w:widowControl w:val="0"/>
        <w:spacing w:after="160"/>
        <w:ind w:firstLine="567"/>
        <w:jc w:val="right"/>
        <w:rPr>
          <w:rFonts w:ascii="GHEA Grapalat" w:hAnsi="GHEA Grapalat"/>
          <w:i/>
        </w:rPr>
      </w:pPr>
    </w:p>
    <w:p w14:paraId="20487881" w14:textId="77777777" w:rsidR="005D49A0" w:rsidRDefault="005D49A0" w:rsidP="00D12E3B">
      <w:pPr>
        <w:pStyle w:val="BodyText"/>
        <w:widowControl w:val="0"/>
        <w:spacing w:after="160"/>
        <w:ind w:firstLine="567"/>
        <w:jc w:val="right"/>
        <w:rPr>
          <w:rFonts w:ascii="GHEA Grapalat" w:hAnsi="GHEA Grapalat"/>
          <w:i/>
        </w:rPr>
      </w:pPr>
    </w:p>
    <w:p w14:paraId="18625BAB" w14:textId="77777777" w:rsidR="005D49A0" w:rsidRDefault="005D49A0" w:rsidP="00D12E3B">
      <w:pPr>
        <w:pStyle w:val="BodyText"/>
        <w:widowControl w:val="0"/>
        <w:spacing w:after="160"/>
        <w:ind w:firstLine="567"/>
        <w:jc w:val="right"/>
        <w:rPr>
          <w:rFonts w:ascii="GHEA Grapalat" w:hAnsi="GHEA Grapalat"/>
          <w:i/>
        </w:rPr>
      </w:pPr>
    </w:p>
    <w:p w14:paraId="519364B1" w14:textId="77777777" w:rsidR="005D49A0" w:rsidRDefault="005D49A0" w:rsidP="00D12E3B">
      <w:pPr>
        <w:pStyle w:val="BodyText"/>
        <w:widowControl w:val="0"/>
        <w:spacing w:after="160"/>
        <w:ind w:firstLine="567"/>
        <w:jc w:val="right"/>
        <w:rPr>
          <w:rFonts w:ascii="GHEA Grapalat" w:hAnsi="GHEA Grapalat"/>
          <w:i/>
        </w:rPr>
      </w:pPr>
    </w:p>
    <w:p w14:paraId="49A680D4" w14:textId="77777777" w:rsidR="005D49A0" w:rsidRDefault="005D49A0" w:rsidP="00D12E3B">
      <w:pPr>
        <w:pStyle w:val="BodyText"/>
        <w:widowControl w:val="0"/>
        <w:spacing w:after="160"/>
        <w:ind w:firstLine="567"/>
        <w:jc w:val="right"/>
        <w:rPr>
          <w:rFonts w:ascii="GHEA Grapalat" w:hAnsi="GHEA Grapalat"/>
          <w:i/>
        </w:rPr>
      </w:pPr>
    </w:p>
    <w:p w14:paraId="285633E4" w14:textId="1E8AB09F"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0E1175DE" w14:textId="3F515F94"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782B9F">
        <w:rPr>
          <w:rFonts w:ascii="GHEA Grapalat" w:hAnsi="GHEA Grapalat"/>
          <w:i/>
        </w:rPr>
        <w:t>HFF-GH-NPTcDzB -2025/2</w:t>
      </w:r>
      <w:r w:rsidRPr="001B32D9">
        <w:rPr>
          <w:rFonts w:ascii="GHEA Grapalat" w:hAnsi="GHEA Grapalat" w:cs="Times Armenian"/>
          <w:i/>
        </w:rPr>
        <w:br/>
      </w:r>
      <w:r>
        <w:rPr>
          <w:rFonts w:ascii="GHEA Grapalat" w:hAnsi="GHEA Grapalat"/>
          <w:i/>
        </w:rPr>
        <w:t xml:space="preserve">№ </w:t>
      </w:r>
      <w:r w:rsidR="005D49A0">
        <w:rPr>
          <w:rFonts w:ascii="GHEA Grapalat" w:hAnsi="GHEA Grapalat"/>
          <w:i/>
        </w:rPr>
        <w:t>1</w:t>
      </w:r>
      <w:r w:rsidRPr="009044F1">
        <w:rPr>
          <w:rFonts w:ascii="GHEA Grapalat" w:hAnsi="GHEA Grapalat"/>
          <w:i/>
        </w:rPr>
        <w:t xml:space="preserve"> от </w:t>
      </w:r>
      <w:r w:rsidR="00FF40E8">
        <w:rPr>
          <w:rFonts w:ascii="GHEA Grapalat" w:hAnsi="GHEA Grapalat"/>
          <w:i/>
        </w:rPr>
        <w:t>22.10</w:t>
      </w:r>
      <w:r w:rsidRPr="009044F1">
        <w:rPr>
          <w:rFonts w:ascii="GHEA Grapalat" w:hAnsi="GHEA Grapalat"/>
          <w:i/>
        </w:rPr>
        <w:t xml:space="preserve"> 20</w:t>
      </w:r>
      <w:r w:rsidR="005D49A0">
        <w:rPr>
          <w:rFonts w:ascii="GHEA Grapalat" w:hAnsi="GHEA Grapalat"/>
          <w:i/>
        </w:rPr>
        <w:t>25</w:t>
      </w:r>
      <w:r w:rsidRPr="009044F1">
        <w:rPr>
          <w:rFonts w:ascii="GHEA Grapalat" w:hAnsi="GHEA Grapalat"/>
          <w:i/>
        </w:rPr>
        <w:t>г.</w:t>
      </w:r>
    </w:p>
    <w:p w14:paraId="4EE3766D" w14:textId="77777777" w:rsidR="00096865" w:rsidRPr="009044F1" w:rsidRDefault="00096865" w:rsidP="00B46D58">
      <w:pPr>
        <w:pStyle w:val="BodyText"/>
        <w:widowControl w:val="0"/>
        <w:spacing w:after="160"/>
        <w:ind w:right="-7" w:firstLine="567"/>
        <w:jc w:val="center"/>
        <w:rPr>
          <w:rFonts w:ascii="GHEA Grapalat" w:hAnsi="GHEA Grapalat"/>
        </w:rPr>
      </w:pPr>
    </w:p>
    <w:p w14:paraId="074316F5" w14:textId="77777777" w:rsidR="00096865" w:rsidRPr="003A1EBB" w:rsidRDefault="00096865" w:rsidP="00B46D58">
      <w:pPr>
        <w:pStyle w:val="BodyText"/>
        <w:widowControl w:val="0"/>
        <w:spacing w:after="160"/>
        <w:ind w:right="-7" w:firstLine="567"/>
        <w:jc w:val="center"/>
        <w:rPr>
          <w:rFonts w:ascii="GHEA Grapalat" w:hAnsi="GHEA Grapalat"/>
        </w:rPr>
      </w:pPr>
    </w:p>
    <w:p w14:paraId="33D462F0" w14:textId="77777777" w:rsidR="000763E5" w:rsidRPr="003A1EBB" w:rsidRDefault="000763E5" w:rsidP="00B46D58">
      <w:pPr>
        <w:pStyle w:val="BodyText"/>
        <w:widowControl w:val="0"/>
        <w:spacing w:after="160"/>
        <w:ind w:right="-7" w:firstLine="567"/>
        <w:jc w:val="center"/>
        <w:rPr>
          <w:rFonts w:ascii="GHEA Grapalat" w:hAnsi="GHEA Grapalat"/>
        </w:rPr>
      </w:pPr>
    </w:p>
    <w:p w14:paraId="75E451EC" w14:textId="77777777" w:rsidR="00D12E3B" w:rsidRDefault="00D12E3B" w:rsidP="00B46D58">
      <w:pPr>
        <w:pStyle w:val="BodyText"/>
        <w:widowControl w:val="0"/>
        <w:spacing w:after="160"/>
        <w:ind w:right="-7" w:firstLine="567"/>
        <w:jc w:val="center"/>
        <w:rPr>
          <w:rFonts w:ascii="GHEA Grapalat" w:hAnsi="GHEA Grapalat"/>
          <w:i/>
        </w:rPr>
      </w:pPr>
    </w:p>
    <w:p w14:paraId="5327C88A" w14:textId="77777777" w:rsidR="00D12E3B" w:rsidRDefault="00D12E3B" w:rsidP="00B46D58">
      <w:pPr>
        <w:pStyle w:val="BodyText"/>
        <w:widowControl w:val="0"/>
        <w:spacing w:after="160"/>
        <w:ind w:right="-7" w:firstLine="567"/>
        <w:jc w:val="center"/>
        <w:rPr>
          <w:rFonts w:ascii="GHEA Grapalat" w:hAnsi="GHEA Grapalat"/>
          <w:i/>
        </w:rPr>
      </w:pPr>
    </w:p>
    <w:p w14:paraId="38452F13" w14:textId="77777777" w:rsidR="00D12E3B" w:rsidRDefault="00D12E3B" w:rsidP="00B46D58">
      <w:pPr>
        <w:pStyle w:val="BodyText"/>
        <w:widowControl w:val="0"/>
        <w:spacing w:after="160"/>
        <w:ind w:right="-7" w:firstLine="567"/>
        <w:jc w:val="center"/>
        <w:rPr>
          <w:rFonts w:ascii="GHEA Grapalat" w:hAnsi="GHEA Grapalat"/>
          <w:i/>
        </w:rPr>
      </w:pPr>
    </w:p>
    <w:p w14:paraId="512BB6AE" w14:textId="77777777" w:rsidR="00D12E3B" w:rsidRDefault="00D12E3B" w:rsidP="00B46D58">
      <w:pPr>
        <w:pStyle w:val="BodyText"/>
        <w:widowControl w:val="0"/>
        <w:spacing w:after="160"/>
        <w:ind w:right="-7" w:firstLine="567"/>
        <w:jc w:val="center"/>
        <w:rPr>
          <w:rFonts w:ascii="GHEA Grapalat" w:hAnsi="GHEA Grapalat"/>
          <w:i/>
        </w:rPr>
      </w:pPr>
    </w:p>
    <w:p w14:paraId="0334237B"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0241CDED" w14:textId="77777777" w:rsidR="005D49A0" w:rsidRPr="009044F1" w:rsidRDefault="005D49A0" w:rsidP="005D49A0">
      <w:pPr>
        <w:pStyle w:val="BodyText"/>
        <w:widowControl w:val="0"/>
        <w:spacing w:after="160"/>
        <w:ind w:right="-7" w:firstLine="567"/>
        <w:jc w:val="center"/>
        <w:rPr>
          <w:rFonts w:ascii="GHEA Grapalat" w:hAnsi="GHEA Grapalat"/>
        </w:rPr>
      </w:pPr>
      <w:r w:rsidRPr="009044F1">
        <w:rPr>
          <w:rFonts w:ascii="GHEA Grapalat" w:hAnsi="GHEA Grapalat"/>
          <w:i/>
        </w:rPr>
        <w:t>"</w:t>
      </w:r>
    </w:p>
    <w:p w14:paraId="31859EF8" w14:textId="77777777" w:rsidR="005D49A0" w:rsidRPr="003A1EBB" w:rsidRDefault="005D49A0" w:rsidP="005D49A0">
      <w:pPr>
        <w:pStyle w:val="BodyText"/>
        <w:widowControl w:val="0"/>
        <w:spacing w:after="160"/>
        <w:ind w:right="-7" w:firstLine="567"/>
        <w:jc w:val="center"/>
        <w:rPr>
          <w:rFonts w:ascii="GHEA Grapalat" w:hAnsi="GHEA Grapalat"/>
        </w:rPr>
      </w:pPr>
    </w:p>
    <w:p w14:paraId="6E305E76" w14:textId="77777777" w:rsidR="005D49A0" w:rsidRPr="00B0206A" w:rsidRDefault="005D49A0" w:rsidP="005D49A0">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ПРИГЛАШЕНИЕ</w:t>
      </w:r>
    </w:p>
    <w:p w14:paraId="50A4CD47" w14:textId="77777777" w:rsidR="005D49A0" w:rsidRPr="009044F1" w:rsidRDefault="005D49A0" w:rsidP="005D49A0">
      <w:pPr>
        <w:pStyle w:val="BodyText"/>
        <w:widowControl w:val="0"/>
        <w:spacing w:after="160"/>
        <w:ind w:right="-7" w:firstLine="567"/>
        <w:jc w:val="center"/>
        <w:rPr>
          <w:rFonts w:ascii="GHEA Grapalat" w:hAnsi="GHEA Grapalat" w:cs="Sylfaen"/>
        </w:rPr>
      </w:pPr>
    </w:p>
    <w:p w14:paraId="5D63F2BC" w14:textId="5B2E39F1" w:rsidR="005D49A0" w:rsidRPr="00117CC9" w:rsidRDefault="005D49A0" w:rsidP="005D49A0">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sidR="00FF40E8">
        <w:rPr>
          <w:rFonts w:ascii="GHEA Grapalat" w:hAnsi="GHEA Grapalat"/>
          <w:b/>
          <w:i w:val="0"/>
          <w:spacing w:val="6"/>
          <w:sz w:val="24"/>
          <w:szCs w:val="24"/>
        </w:rPr>
        <w:t>ФУТБОЛЬНОЙ АКАДЕМИИ В ОБЩИНЕ ДАВТАШЕН Г. ЕРЕВАНА.РА</w:t>
      </w:r>
      <w:r w:rsidRPr="00117CC9">
        <w:rPr>
          <w:rFonts w:ascii="GHEA Grapalat" w:hAnsi="GHEA Grapalat"/>
          <w:b/>
          <w:i w:val="0"/>
          <w:sz w:val="24"/>
          <w:szCs w:val="24"/>
        </w:rPr>
        <w:t>"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5E63FD3F" w14:textId="77777777" w:rsidR="005D49A0" w:rsidRPr="00117CC9" w:rsidRDefault="005D49A0" w:rsidP="005D49A0">
      <w:pPr>
        <w:pStyle w:val="BodyText"/>
        <w:widowControl w:val="0"/>
        <w:spacing w:after="160"/>
        <w:ind w:right="-7"/>
        <w:jc w:val="center"/>
        <w:rPr>
          <w:rFonts w:ascii="GHEA Grapalat" w:hAnsi="GHEA Grapalat"/>
          <w:b/>
        </w:rPr>
      </w:pPr>
      <w:r w:rsidRPr="00117CC9">
        <w:rPr>
          <w:rFonts w:ascii="GHEA Grapalat" w:hAnsi="GHEA Grapalat"/>
          <w:b/>
        </w:rPr>
        <w:t>"</w:t>
      </w:r>
    </w:p>
    <w:p w14:paraId="3CF749C1" w14:textId="77777777" w:rsidR="005D49A0" w:rsidRPr="009044F1" w:rsidRDefault="005D49A0" w:rsidP="005D49A0">
      <w:pPr>
        <w:pStyle w:val="BodyText"/>
        <w:widowControl w:val="0"/>
        <w:spacing w:after="160"/>
        <w:ind w:right="-7" w:firstLine="567"/>
        <w:jc w:val="center"/>
        <w:rPr>
          <w:rFonts w:ascii="GHEA Grapalat" w:hAnsi="GHEA Grapalat"/>
        </w:rPr>
      </w:pPr>
    </w:p>
    <w:p w14:paraId="3F2F03C0" w14:textId="77777777" w:rsidR="00CE0D95" w:rsidRPr="009044F1" w:rsidRDefault="00CE0D95" w:rsidP="00B46D58">
      <w:pPr>
        <w:pStyle w:val="BodyText"/>
        <w:widowControl w:val="0"/>
        <w:spacing w:after="160"/>
        <w:ind w:right="-7" w:firstLine="567"/>
        <w:jc w:val="center"/>
        <w:rPr>
          <w:rFonts w:ascii="GHEA Grapalat" w:hAnsi="GHEA Grapalat"/>
        </w:rPr>
      </w:pPr>
    </w:p>
    <w:p w14:paraId="09AFB817" w14:textId="77777777" w:rsidR="000763E5" w:rsidRDefault="000763E5" w:rsidP="00B46D58">
      <w:pPr>
        <w:rPr>
          <w:rFonts w:ascii="GHEA Grapalat" w:hAnsi="GHEA Grapalat"/>
        </w:rPr>
      </w:pPr>
      <w:r>
        <w:rPr>
          <w:rFonts w:ascii="GHEA Grapalat" w:hAnsi="GHEA Grapalat"/>
        </w:rPr>
        <w:br w:type="page"/>
      </w:r>
    </w:p>
    <w:p w14:paraId="35360DF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C1AA3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1AD089B"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62FF45C" w14:textId="77777777" w:rsidR="00160AE4" w:rsidRPr="009044F1" w:rsidRDefault="00160AE4" w:rsidP="005D49A0">
      <w:pPr>
        <w:widowControl w:val="0"/>
        <w:spacing w:after="160"/>
        <w:ind w:firstLine="567"/>
        <w:jc w:val="center"/>
        <w:rPr>
          <w:rFonts w:ascii="GHEA Grapalat" w:hAnsi="GHEA Grapalat"/>
          <w:i/>
        </w:rPr>
      </w:pPr>
    </w:p>
    <w:p w14:paraId="78BE1CEC" w14:textId="7F4B45DC" w:rsidR="00615B35" w:rsidRPr="00EC400D" w:rsidRDefault="005D49A0" w:rsidP="005D49A0">
      <w:pPr>
        <w:widowControl w:val="0"/>
        <w:jc w:val="center"/>
        <w:rPr>
          <w:rFonts w:ascii="GHEA Grapalat" w:hAnsi="GHEA Grapalat"/>
        </w:rPr>
      </w:pPr>
      <w:r w:rsidRPr="005D49A0">
        <w:rPr>
          <w:rFonts w:ascii="GHEA Grapalat" w:hAnsi="GHEA Grapalat"/>
          <w:b/>
          <w:spacing w:val="6"/>
        </w:rPr>
        <w:t xml:space="preserve">ЭКСПЕРТИЗА ПРОЕКТНО-СМЕТНОЙ ДОКУМЕНТАЦИИ СТРОИТЕЛЬСТВА </w:t>
      </w:r>
      <w:r w:rsidR="00FF40E8">
        <w:rPr>
          <w:rFonts w:ascii="GHEA Grapalat" w:hAnsi="GHEA Grapalat"/>
          <w:b/>
          <w:spacing w:val="6"/>
        </w:rPr>
        <w:t>ФУТБОЛЬНОЙ АКАДЕМИИ В ОБЩИНЕ ДАВТАШЕН Г. ЕРЕВАНА.РА</w:t>
      </w:r>
      <w:r w:rsidRPr="002E069D">
        <w:rPr>
          <w:rFonts w:ascii="GHEA Grapalat" w:hAnsi="GHEA Grapalat"/>
          <w:b/>
        </w:rPr>
        <w:t>ДЛЯ НУЖД</w:t>
      </w:r>
      <w:r w:rsidRPr="00EC400D">
        <w:rPr>
          <w:rFonts w:ascii="GHEA Grapalat" w:hAnsi="GHEA Grapalat"/>
        </w:rPr>
        <w:t xml:space="preserve"> </w:t>
      </w:r>
      <w:r w:rsidRPr="00117CC9">
        <w:rPr>
          <w:rFonts w:ascii="GHEA Grapalat" w:hAnsi="GHEA Grapalat"/>
          <w:b/>
        </w:rPr>
        <w:t>ОБЩЕСТВЕННОЙ ОРГАНИЗАЦИИ "ФЕДЕРАЦИЯ ФУТБОЛА АРМЕНИИ</w:t>
      </w:r>
    </w:p>
    <w:p w14:paraId="366C4355" w14:textId="77777777" w:rsidR="00160AE4" w:rsidRPr="003A1EBB" w:rsidRDefault="00160AE4" w:rsidP="00B46D58">
      <w:pPr>
        <w:widowControl w:val="0"/>
        <w:spacing w:after="160"/>
        <w:ind w:firstLine="567"/>
        <w:jc w:val="center"/>
        <w:rPr>
          <w:rFonts w:ascii="GHEA Grapalat" w:hAnsi="GHEA Grapalat"/>
        </w:rPr>
      </w:pPr>
    </w:p>
    <w:p w14:paraId="725FD537" w14:textId="2C6896D6"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D49A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618387CE" w14:textId="77777777" w:rsidR="00C67E80" w:rsidRPr="009044F1" w:rsidRDefault="00C67E80" w:rsidP="00B46D58">
      <w:pPr>
        <w:widowControl w:val="0"/>
        <w:spacing w:after="160"/>
        <w:jc w:val="center"/>
        <w:rPr>
          <w:rFonts w:ascii="GHEA Grapalat" w:hAnsi="GHEA Grapalat" w:cs="Sylfaen"/>
          <w:b/>
        </w:rPr>
      </w:pPr>
    </w:p>
    <w:p w14:paraId="0DFDC82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BF50DC2" w14:textId="77777777" w:rsidR="002E069D" w:rsidRPr="008842CE" w:rsidRDefault="002E069D" w:rsidP="00B46D58">
      <w:pPr>
        <w:widowControl w:val="0"/>
        <w:spacing w:after="160"/>
        <w:jc w:val="center"/>
        <w:rPr>
          <w:rFonts w:ascii="GHEA Grapalat" w:hAnsi="GHEA Grapalat"/>
        </w:rPr>
      </w:pPr>
    </w:p>
    <w:p w14:paraId="631DBA2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7B0226" w14:textId="77777777" w:rsidR="00DA22D7"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E1078E">
        <w:rPr>
          <w:rFonts w:ascii="GHEA Grapalat" w:hAnsi="GHEA Grapalat"/>
        </w:rPr>
        <w:t xml:space="preserve">. </w:t>
      </w:r>
      <w:r w:rsidR="00E1078E" w:rsidRPr="008C1FF8">
        <w:rPr>
          <w:rFonts w:ascii="GHEA Grapalat" w:hAnsi="GHEA Grapalat"/>
        </w:rPr>
        <w:t>квалификационные критерии</w:t>
      </w:r>
      <w:r w:rsidR="00543BAE">
        <w:rPr>
          <w:rFonts w:ascii="GHEA Grapalat" w:hAnsi="GHEA Grapalat"/>
        </w:rPr>
        <w:t xml:space="preserve"> и порядок их оценки</w:t>
      </w:r>
    </w:p>
    <w:p w14:paraId="380E241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8AD68E"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655BD6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25024F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E884B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439800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CF19B4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2E4FA5">
        <w:rPr>
          <w:rFonts w:ascii="GHEA Grapalat" w:hAnsi="GHEA Grapalat"/>
        </w:rPr>
        <w:t>Обеспечение</w:t>
      </w:r>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4BDEF3F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34250A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21BFAAA" w14:textId="77777777" w:rsidR="00520F57" w:rsidRDefault="00520F57" w:rsidP="00B46D58">
      <w:pPr>
        <w:widowControl w:val="0"/>
        <w:spacing w:after="160"/>
        <w:jc w:val="center"/>
        <w:rPr>
          <w:rFonts w:ascii="GHEA Grapalat" w:hAnsi="GHEA Grapalat"/>
          <w:b/>
        </w:rPr>
      </w:pPr>
    </w:p>
    <w:p w14:paraId="666C4537" w14:textId="77777777" w:rsidR="00520F57" w:rsidRDefault="00520F57" w:rsidP="00B46D58">
      <w:pPr>
        <w:widowControl w:val="0"/>
        <w:spacing w:after="160"/>
        <w:jc w:val="center"/>
        <w:rPr>
          <w:rFonts w:ascii="GHEA Grapalat" w:hAnsi="GHEA Grapalat"/>
          <w:b/>
        </w:rPr>
      </w:pPr>
    </w:p>
    <w:p w14:paraId="62A839AD"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AB994DC" w14:textId="77777777" w:rsidR="008842CE" w:rsidRPr="00374F4A" w:rsidRDefault="008842CE" w:rsidP="00B46D58">
      <w:pPr>
        <w:widowControl w:val="0"/>
        <w:spacing w:after="160"/>
        <w:jc w:val="center"/>
        <w:rPr>
          <w:rFonts w:ascii="GHEA Grapalat" w:hAnsi="GHEA Grapalat"/>
          <w:b/>
        </w:rPr>
      </w:pPr>
    </w:p>
    <w:p w14:paraId="6C90B527" w14:textId="23469568"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D49A0">
        <w:rPr>
          <w:rFonts w:ascii="GHEA Grapalat" w:hAnsi="GHEA Grapalat"/>
          <w:b/>
        </w:rPr>
        <w:t>ЗАПРОС КОТИРОВОК</w:t>
      </w:r>
    </w:p>
    <w:p w14:paraId="06829554" w14:textId="77777777" w:rsidR="00520F57" w:rsidRPr="008842CE" w:rsidRDefault="00520F57" w:rsidP="00B46D58">
      <w:pPr>
        <w:widowControl w:val="0"/>
        <w:spacing w:after="160"/>
        <w:jc w:val="center"/>
        <w:rPr>
          <w:rFonts w:ascii="GHEA Grapalat" w:hAnsi="GHEA Grapalat"/>
          <w:b/>
        </w:rPr>
      </w:pPr>
    </w:p>
    <w:p w14:paraId="5AA76A3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3A3A53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06F16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D67A088" w14:textId="77777777" w:rsidR="00E17B7F" w:rsidRDefault="00E17B7F">
      <w:pPr>
        <w:rPr>
          <w:rFonts w:ascii="GHEA Grapalat" w:hAnsi="GHEA Grapalat"/>
          <w:spacing w:val="-6"/>
        </w:rPr>
      </w:pPr>
      <w:r>
        <w:rPr>
          <w:rFonts w:ascii="GHEA Grapalat" w:hAnsi="GHEA Grapalat"/>
          <w:spacing w:val="-6"/>
        </w:rPr>
        <w:lastRenderedPageBreak/>
        <w:br w:type="page"/>
      </w:r>
    </w:p>
    <w:p w14:paraId="6B86705F" w14:textId="52FA8695"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82B9F">
        <w:rPr>
          <w:rFonts w:ascii="GHEA Grapalat" w:hAnsi="GHEA Grapalat"/>
          <w:b/>
          <w:spacing w:val="-6"/>
        </w:rPr>
        <w:t>HFF-GH-NPTcDzB -2025/2</w:t>
      </w:r>
      <w:r w:rsidR="005D49A0" w:rsidRPr="005D49A0">
        <w:rPr>
          <w:rFonts w:ascii="GHEA Grapalat" w:hAnsi="GHEA Grapalat"/>
          <w:spacing w:val="-6"/>
        </w:rPr>
        <w:t xml:space="preserve"> </w:t>
      </w:r>
      <w:r w:rsidR="00096865" w:rsidRPr="006D2DF7">
        <w:rPr>
          <w:rFonts w:ascii="GHEA Grapalat" w:hAnsi="GHEA Grapalat"/>
          <w:spacing w:val="-6"/>
        </w:rPr>
        <w:t>(далее — процедура).</w:t>
      </w:r>
    </w:p>
    <w:p w14:paraId="1F91ED1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41598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13950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D23E15E" w14:textId="77777777" w:rsidR="005D49A0" w:rsidRPr="006115CC" w:rsidRDefault="00A81DD5" w:rsidP="005D49A0">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sz w:val="24"/>
          <w:szCs w:val="24"/>
        </w:rPr>
        <w:t>Адрес электронной почты секретаря оценочной комиссии "</w:t>
      </w:r>
      <w:r w:rsidR="005D49A0">
        <w:fldChar w:fldCharType="begin"/>
      </w:r>
      <w:r w:rsidR="005D49A0">
        <w:instrText>HYPERLINK "mailto:ofelia.kirakosyan@ffa.am"</w:instrText>
      </w:r>
      <w:r w:rsidR="005D49A0">
        <w:fldChar w:fldCharType="separate"/>
      </w:r>
      <w:r w:rsidR="005D49A0" w:rsidRPr="006115CC">
        <w:rPr>
          <w:rStyle w:val="Hyperlink"/>
          <w:rFonts w:ascii="GHEA Grapalat" w:hAnsi="GHEA Grapalat"/>
          <w:b/>
          <w:i w:val="0"/>
          <w:lang w:val="af-ZA"/>
        </w:rPr>
        <w:t>ofelia.kirakosyan@ffa.am</w:t>
      </w:r>
      <w:r w:rsidR="005D49A0">
        <w:fldChar w:fldCharType="end"/>
      </w:r>
    </w:p>
    <w:p w14:paraId="583865F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6ABCCF5"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07E296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AC37209" w14:textId="3819E895"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(да</w:t>
      </w:r>
      <w:r w:rsidR="005D49A0" w:rsidRPr="005D49A0">
        <w:rPr>
          <w:rFonts w:ascii="GHEA Grapalat" w:hAnsi="GHEA Grapalat"/>
          <w:b/>
          <w:bCs/>
          <w:i w:val="0"/>
          <w:sz w:val="24"/>
          <w:szCs w:val="24"/>
        </w:rPr>
        <w:t>"Экспертиза проектно-сметной документации строительства футбольной школы в общине Арташат, Араратской области РА"</w:t>
      </w:r>
      <w:r w:rsidR="005D49A0" w:rsidRPr="009044F1">
        <w:rPr>
          <w:rFonts w:ascii="GHEA Grapalat" w:hAnsi="GHEA Grapalat"/>
          <w:i w:val="0"/>
          <w:sz w:val="24"/>
          <w:szCs w:val="24"/>
        </w:rPr>
        <w:t xml:space="preserve"> </w:t>
      </w:r>
      <w:r w:rsidRPr="009044F1">
        <w:rPr>
          <w:rFonts w:ascii="GHEA Grapalat" w:hAnsi="GHEA Grapalat"/>
          <w:i w:val="0"/>
          <w:sz w:val="24"/>
          <w:szCs w:val="24"/>
        </w:rPr>
        <w:t xml:space="preserve">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5D49A0" w:rsidRPr="005D49A0">
        <w:rPr>
          <w:rFonts w:ascii="GHEA Grapalat" w:hAnsi="GHEA Grapalat"/>
          <w:b/>
          <w:i w:val="0"/>
          <w:sz w:val="24"/>
          <w:szCs w:val="24"/>
        </w:rPr>
        <w:t xml:space="preserve"> </w:t>
      </w:r>
      <w:r w:rsidR="005D49A0" w:rsidRPr="006115CC">
        <w:rPr>
          <w:rFonts w:ascii="GHEA Grapalat" w:hAnsi="GHEA Grapalat"/>
          <w:b/>
          <w:i w:val="0"/>
          <w:sz w:val="24"/>
          <w:szCs w:val="24"/>
        </w:rPr>
        <w:t>Общественная организация "Федерация футбола Армении</w:t>
      </w:r>
      <w:r w:rsidR="005D49A0" w:rsidRPr="006115CC">
        <w:rPr>
          <w:rFonts w:ascii="GHEA Grapalat" w:hAnsi="GHEA Grapalat"/>
          <w:b/>
          <w:i w:val="0"/>
          <w:sz w:val="16"/>
          <w:szCs w:val="16"/>
        </w:rPr>
        <w:t xml:space="preserve"> </w:t>
      </w:r>
      <w:r w:rsidRPr="009044F1">
        <w:rPr>
          <w:rFonts w:ascii="GHEA Grapalat" w:hAnsi="GHEA Grapalat"/>
          <w:i w:val="0"/>
          <w:sz w:val="24"/>
          <w:szCs w:val="24"/>
        </w:rPr>
        <w:t>", которые сгруппированы в лоты "</w:t>
      </w:r>
      <w:r w:rsidR="005D49A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74D7D3EC" w14:textId="77777777" w:rsidTr="00F32DDC">
        <w:trPr>
          <w:jc w:val="center"/>
        </w:trPr>
        <w:tc>
          <w:tcPr>
            <w:tcW w:w="2634" w:type="dxa"/>
            <w:gridSpan w:val="2"/>
            <w:vAlign w:val="center"/>
          </w:tcPr>
          <w:p w14:paraId="56FA8881"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64539068"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707B1F64" w14:textId="77777777" w:rsidTr="00970424">
        <w:trPr>
          <w:jc w:val="center"/>
        </w:trPr>
        <w:tc>
          <w:tcPr>
            <w:tcW w:w="1216" w:type="dxa"/>
            <w:vAlign w:val="center"/>
          </w:tcPr>
          <w:p w14:paraId="16EA0564"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2ADD7C29"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0DF0F888"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74A846B7" w14:textId="77777777" w:rsidTr="00A95E15">
        <w:trPr>
          <w:jc w:val="center"/>
        </w:trPr>
        <w:tc>
          <w:tcPr>
            <w:tcW w:w="1216" w:type="dxa"/>
            <w:vAlign w:val="center"/>
          </w:tcPr>
          <w:p w14:paraId="3E70430D" w14:textId="77777777" w:rsidR="00970424" w:rsidRPr="009044F1" w:rsidRDefault="00970424" w:rsidP="00A95E1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3C93026" w14:textId="52473749" w:rsidR="00970424" w:rsidRPr="009044F1" w:rsidRDefault="00FF40E8" w:rsidP="00A95E15">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3 750</w:t>
            </w:r>
            <w:r w:rsidR="005D49A0">
              <w:rPr>
                <w:rFonts w:ascii="GHEA Grapalat" w:hAnsi="GHEA Grapalat"/>
                <w:sz w:val="24"/>
                <w:szCs w:val="24"/>
              </w:rPr>
              <w:t xml:space="preserve"> 000</w:t>
            </w:r>
          </w:p>
        </w:tc>
        <w:tc>
          <w:tcPr>
            <w:tcW w:w="6600" w:type="dxa"/>
            <w:vAlign w:val="center"/>
          </w:tcPr>
          <w:p w14:paraId="1866259A" w14:textId="16ACA28E" w:rsidR="005D49A0" w:rsidRPr="00A95E15" w:rsidRDefault="005D49A0" w:rsidP="00A95E15">
            <w:pPr>
              <w:shd w:val="clear" w:color="auto" w:fill="FFFFFF"/>
              <w:ind w:left="30" w:firstLine="180"/>
              <w:jc w:val="center"/>
              <w:rPr>
                <w:rFonts w:ascii="GHEA Grapalat" w:hAnsi="GHEA Grapalat"/>
              </w:rPr>
            </w:pPr>
            <w:r w:rsidRPr="00A95E15">
              <w:rPr>
                <w:rFonts w:ascii="GHEA Grapalat" w:hAnsi="GHEA Grapalat"/>
              </w:rPr>
              <w:t>Экспертиза проектно-сметной документации</w:t>
            </w:r>
          </w:p>
          <w:p w14:paraId="08490743" w14:textId="60ED3E08" w:rsidR="00970424" w:rsidRPr="009044F1" w:rsidRDefault="00970424" w:rsidP="00A95E15">
            <w:pPr>
              <w:pStyle w:val="BodyTextIndent2"/>
              <w:widowControl w:val="0"/>
              <w:spacing w:after="120" w:line="240" w:lineRule="auto"/>
              <w:ind w:firstLine="0"/>
              <w:jc w:val="center"/>
              <w:rPr>
                <w:rFonts w:ascii="GHEA Grapalat" w:hAnsi="GHEA Grapalat"/>
                <w:sz w:val="24"/>
                <w:szCs w:val="24"/>
                <w:u w:val="single"/>
                <w:vertAlign w:val="subscript"/>
              </w:rPr>
            </w:pPr>
          </w:p>
        </w:tc>
      </w:tr>
    </w:tbl>
    <w:p w14:paraId="7B6AB76A"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480B47FB"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57F96A59" w14:textId="77777777" w:rsidTr="006D1826">
        <w:trPr>
          <w:jc w:val="center"/>
        </w:trPr>
        <w:tc>
          <w:tcPr>
            <w:tcW w:w="6356" w:type="dxa"/>
            <w:gridSpan w:val="2"/>
          </w:tcPr>
          <w:p w14:paraId="73D5465E"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53306AFF" w14:textId="77777777" w:rsidTr="006D1826">
        <w:trPr>
          <w:jc w:val="center"/>
        </w:trPr>
        <w:tc>
          <w:tcPr>
            <w:tcW w:w="2580" w:type="dxa"/>
            <w:vAlign w:val="center"/>
          </w:tcPr>
          <w:p w14:paraId="1671CF3F"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2728617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245B9F71" w14:textId="77777777" w:rsidTr="006D1826">
        <w:trPr>
          <w:jc w:val="center"/>
        </w:trPr>
        <w:tc>
          <w:tcPr>
            <w:tcW w:w="2580" w:type="dxa"/>
          </w:tcPr>
          <w:p w14:paraId="0385A523" w14:textId="18F376B6" w:rsidR="0085236E" w:rsidRPr="009044F1" w:rsidRDefault="00A95E15" w:rsidP="00B46D58">
            <w:pPr>
              <w:widowControl w:val="0"/>
              <w:spacing w:after="120"/>
              <w:jc w:val="center"/>
              <w:rPr>
                <w:rFonts w:ascii="GHEA Grapalat" w:hAnsi="GHEA Grapalat"/>
              </w:rPr>
            </w:pPr>
            <w:r w:rsidRPr="00A95E15">
              <w:rPr>
                <w:rFonts w:ascii="GHEA Grapalat" w:hAnsi="GHEA Grapalat"/>
                <w:i/>
              </w:rPr>
              <w:t>Не предусмотрен</w:t>
            </w:r>
            <w:r>
              <w:rPr>
                <w:rFonts w:ascii="GHEA Grapalat" w:hAnsi="GHEA Grapalat"/>
                <w:i/>
              </w:rPr>
              <w:t>а</w:t>
            </w:r>
          </w:p>
        </w:tc>
        <w:tc>
          <w:tcPr>
            <w:tcW w:w="3776" w:type="dxa"/>
          </w:tcPr>
          <w:p w14:paraId="391CE3CA" w14:textId="77777777" w:rsidR="0085236E" w:rsidRPr="009044F1" w:rsidRDefault="0085236E" w:rsidP="00B46D58">
            <w:pPr>
              <w:widowControl w:val="0"/>
              <w:spacing w:after="120"/>
              <w:jc w:val="center"/>
              <w:rPr>
                <w:rFonts w:ascii="GHEA Grapalat" w:hAnsi="GHEA Grapalat"/>
              </w:rPr>
            </w:pPr>
          </w:p>
        </w:tc>
      </w:tr>
      <w:tr w:rsidR="0085236E" w:rsidRPr="009044F1" w14:paraId="2BF93BA8" w14:textId="77777777" w:rsidTr="006D1826">
        <w:trPr>
          <w:jc w:val="center"/>
        </w:trPr>
        <w:tc>
          <w:tcPr>
            <w:tcW w:w="2580" w:type="dxa"/>
          </w:tcPr>
          <w:p w14:paraId="6A006A78" w14:textId="77777777" w:rsidR="0085236E" w:rsidRPr="009044F1" w:rsidRDefault="0085236E" w:rsidP="00B46D58">
            <w:pPr>
              <w:widowControl w:val="0"/>
              <w:spacing w:after="120"/>
              <w:jc w:val="center"/>
              <w:rPr>
                <w:rFonts w:ascii="GHEA Grapalat" w:hAnsi="GHEA Grapalat"/>
              </w:rPr>
            </w:pPr>
          </w:p>
        </w:tc>
        <w:tc>
          <w:tcPr>
            <w:tcW w:w="3776" w:type="dxa"/>
          </w:tcPr>
          <w:p w14:paraId="2D01752E" w14:textId="77777777" w:rsidR="0085236E" w:rsidRPr="009044F1" w:rsidRDefault="0085236E" w:rsidP="00B46D58">
            <w:pPr>
              <w:widowControl w:val="0"/>
              <w:spacing w:after="120"/>
              <w:jc w:val="center"/>
              <w:rPr>
                <w:rFonts w:ascii="GHEA Grapalat" w:hAnsi="GHEA Grapalat"/>
              </w:rPr>
            </w:pPr>
          </w:p>
        </w:tc>
      </w:tr>
    </w:tbl>
    <w:p w14:paraId="13725C9F"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25580945" w14:textId="77777777" w:rsidR="00096865" w:rsidRPr="009044F1" w:rsidRDefault="00096865" w:rsidP="00B46D58">
      <w:pPr>
        <w:widowControl w:val="0"/>
        <w:spacing w:after="160"/>
        <w:ind w:firstLine="567"/>
        <w:jc w:val="center"/>
        <w:rPr>
          <w:rFonts w:ascii="GHEA Grapalat" w:hAnsi="GHEA Grapalat" w:cs="Sylfaen"/>
          <w:i/>
        </w:rPr>
      </w:pPr>
    </w:p>
    <w:p w14:paraId="3D6856D0"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66D72C9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7D7BF6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AD6C4F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w:t>
      </w:r>
      <w:r w:rsidRPr="009044F1">
        <w:rPr>
          <w:rFonts w:ascii="GHEA Grapalat" w:hAnsi="GHEA Grapalat"/>
        </w:rPr>
        <w:lastRenderedPageBreak/>
        <w:t xml:space="preserve">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C4FC6F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B91069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5B78BE1"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Pr>
          <w:rFonts w:ascii="GHEA Grapalat" w:hAnsi="GHEA Grapalat"/>
        </w:rPr>
        <w:t>;</w:t>
      </w:r>
    </w:p>
    <w:p w14:paraId="0D7DFE39" w14:textId="77777777" w:rsidR="00544918" w:rsidRDefault="00544918" w:rsidP="0054491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358E8F20" w14:textId="77777777" w:rsidR="00544918" w:rsidRPr="009044F1" w:rsidRDefault="00544918" w:rsidP="00B46D58">
      <w:pPr>
        <w:widowControl w:val="0"/>
        <w:tabs>
          <w:tab w:val="left" w:pos="1134"/>
        </w:tabs>
        <w:spacing w:after="160"/>
        <w:ind w:firstLine="567"/>
        <w:jc w:val="both"/>
        <w:rPr>
          <w:rFonts w:ascii="GHEA Grapalat" w:hAnsi="GHEA Grapalat"/>
        </w:rPr>
      </w:pPr>
    </w:p>
    <w:p w14:paraId="39157DDD"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88A6CD1"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7D461F"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7DF7F5F0"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2CA300DC"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464B764"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26DC250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859C77" w14:textId="77777777" w:rsidR="00544918" w:rsidRDefault="00BA3554" w:rsidP="0054491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44918" w:rsidRPr="000B29DC">
        <w:rPr>
          <w:rFonts w:ascii="GHEA Grapalat" w:hAnsi="GHEA Grapalat"/>
        </w:rPr>
        <w:t xml:space="preserve">Включение участника в </w:t>
      </w:r>
      <w:r w:rsidR="00544918">
        <w:rPr>
          <w:rFonts w:ascii="GHEA Grapalat" w:hAnsi="GHEA Grapalat"/>
        </w:rPr>
        <w:t>списки</w:t>
      </w:r>
      <w:r w:rsidR="00544918" w:rsidRPr="000B29DC">
        <w:rPr>
          <w:rFonts w:ascii="GHEA Grapalat" w:hAnsi="GHEA Grapalat"/>
        </w:rPr>
        <w:t>, предусмотренны</w:t>
      </w:r>
      <w:r w:rsidR="00544918">
        <w:rPr>
          <w:rFonts w:ascii="GHEA Grapalat" w:hAnsi="GHEA Grapalat"/>
        </w:rPr>
        <w:t>е</w:t>
      </w:r>
      <w:r w:rsidR="00544918" w:rsidRPr="000B29DC">
        <w:rPr>
          <w:rFonts w:ascii="GHEA Grapalat" w:hAnsi="GHEA Grapalat"/>
        </w:rPr>
        <w:t xml:space="preserve"> пунктом 6 части 1 статьи 6 Закона</w:t>
      </w:r>
      <w:r w:rsidR="00544918">
        <w:rPr>
          <w:rFonts w:ascii="GHEA Grapalat" w:hAnsi="GHEA Grapalat"/>
        </w:rPr>
        <w:t xml:space="preserve">, а также </w:t>
      </w:r>
      <w:r w:rsidR="00544918" w:rsidRPr="000F78B8">
        <w:rPr>
          <w:rFonts w:ascii="GHEA Grapalat" w:hAnsi="GHEA Grapalat"/>
        </w:rPr>
        <w:t xml:space="preserve">подпунктом 2 пункта 2 </w:t>
      </w:r>
      <w:r w:rsidR="00544918">
        <w:rPr>
          <w:rFonts w:ascii="GHEA Grapalat" w:hAnsi="GHEA Grapalat"/>
        </w:rPr>
        <w:t>постановления Правительства РА N</w:t>
      </w:r>
      <w:r w:rsidR="00544918">
        <w:rPr>
          <w:rFonts w:ascii="GHEA Grapalat" w:hAnsi="GHEA Grapalat"/>
          <w:lang w:val="hy-AM"/>
        </w:rPr>
        <w:t>817-</w:t>
      </w:r>
      <w:r w:rsidR="00544918">
        <w:rPr>
          <w:rFonts w:ascii="GHEA Grapalat" w:hAnsi="GHEA Grapalat"/>
        </w:rPr>
        <w:t xml:space="preserve">А от </w:t>
      </w:r>
      <w:r w:rsidR="00544918">
        <w:rPr>
          <w:rFonts w:ascii="GHEA Grapalat" w:hAnsi="GHEA Grapalat"/>
          <w:lang w:val="hy-AM"/>
        </w:rPr>
        <w:t>20.06.2025</w:t>
      </w:r>
      <w:r w:rsidR="00544918">
        <w:rPr>
          <w:rFonts w:ascii="GHEA Grapalat" w:hAnsi="GHEA Grapalat"/>
        </w:rPr>
        <w:t>г</w:t>
      </w:r>
      <w:r w:rsidR="0054491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544918">
        <w:rPr>
          <w:rFonts w:ascii="GHEA Grapalat" w:hAnsi="GHEA Grapalat"/>
        </w:rPr>
        <w:t>.</w:t>
      </w:r>
    </w:p>
    <w:p w14:paraId="2ED06509" w14:textId="77777777" w:rsidR="00BA3554" w:rsidRPr="009044F1" w:rsidRDefault="00BA3554" w:rsidP="0054491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BC0E20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1AB5B7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5E0BDE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E2CA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7E563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5BED9D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5B807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FF4CC1B"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D46FDF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78A35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C2C2192"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141099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ED382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68F9545" w14:textId="77777777" w:rsidR="009F6CC6" w:rsidRPr="009044F1" w:rsidRDefault="00096865" w:rsidP="00BB60F9">
      <w:pPr>
        <w:widowControl w:val="0"/>
        <w:tabs>
          <w:tab w:val="left" w:pos="1134"/>
        </w:tabs>
        <w:ind w:firstLine="567"/>
        <w:jc w:val="both"/>
        <w:rPr>
          <w:rFonts w:ascii="GHEA Grapalat" w:hAnsi="GHEA Grapalat" w:cs="Arial"/>
        </w:rPr>
      </w:pPr>
      <w:r w:rsidRPr="00CC18C4">
        <w:rPr>
          <w:rFonts w:ascii="GHEA Grapalat" w:hAnsi="GHEA Grapalat"/>
        </w:rPr>
        <w:t>2.4</w:t>
      </w:r>
      <w:r w:rsidR="00D13662" w:rsidRPr="00CC18C4">
        <w:rPr>
          <w:rFonts w:ascii="GHEA Grapalat" w:hAnsi="GHEA Grapalat"/>
        </w:rPr>
        <w:t>.</w:t>
      </w:r>
      <w:r w:rsidR="00BB60F9" w:rsidRPr="00BB60F9">
        <w:rPr>
          <w:rFonts w:ascii="GHEA Grapalat" w:hAnsi="GHEA Grapalat"/>
          <w:vertAlign w:val="superscript"/>
        </w:rPr>
        <w:t>4</w:t>
      </w:r>
      <w:r w:rsidR="00BB60F9">
        <w:rPr>
          <w:rFonts w:ascii="GHEA Grapalat" w:hAnsi="GHEA Grapalat"/>
        </w:rPr>
        <w:t xml:space="preserve"> </w:t>
      </w:r>
      <w:r w:rsidR="009F6CC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3D5E49E3" w14:textId="77777777" w:rsidR="009F6CC6" w:rsidRPr="009044F1" w:rsidRDefault="009F6CC6" w:rsidP="00BB60F9">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548F70" w14:textId="77777777" w:rsidR="009F6CC6" w:rsidRDefault="009F6CC6" w:rsidP="00BB60F9">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590F809F" w14:textId="77777777" w:rsidR="00BB60F9" w:rsidRDefault="00BB60F9" w:rsidP="00BB60F9">
      <w:pPr>
        <w:widowControl w:val="0"/>
        <w:tabs>
          <w:tab w:val="left" w:pos="1134"/>
        </w:tabs>
        <w:ind w:firstLine="567"/>
        <w:jc w:val="both"/>
        <w:rPr>
          <w:rFonts w:ascii="GHEA Grapalat" w:hAnsi="GHEA Grapalat"/>
        </w:rPr>
      </w:pPr>
    </w:p>
    <w:p w14:paraId="42C631CC" w14:textId="77777777" w:rsidR="009F6CC6" w:rsidRPr="009044F1" w:rsidRDefault="009F6CC6" w:rsidP="00BB60F9">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155D2613"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1)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18A63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представить</w:t>
      </w:r>
      <w:proofErr w:type="spellEnd"/>
      <w:r w:rsidRPr="00EC3321">
        <w:rPr>
          <w:rFonts w:ascii="GHEA Grapalat" w:hAnsi="GHEA Grapalat"/>
          <w:lang w:val="en-SE"/>
        </w:rPr>
        <w:t xml:space="preserve"> </w:t>
      </w:r>
      <w:proofErr w:type="spellStart"/>
      <w:r w:rsidRPr="00EC3321">
        <w:rPr>
          <w:rFonts w:ascii="GHEA Grapalat" w:hAnsi="GHEA Grapalat"/>
          <w:lang w:val="en-SE"/>
        </w:rPr>
        <w:t>за</w:t>
      </w:r>
      <w:proofErr w:type="spellEnd"/>
      <w:r w:rsidRPr="00EC3321">
        <w:rPr>
          <w:rFonts w:ascii="GHEA Grapalat" w:hAnsi="GHEA Grapalat"/>
          <w:lang w:val="en-SE"/>
        </w:rPr>
        <w:t xml:space="preserve"> </w:t>
      </w:r>
      <w:proofErr w:type="spellStart"/>
      <w:r w:rsidRPr="00EC3321">
        <w:rPr>
          <w:rFonts w:ascii="GHEA Grapalat" w:hAnsi="GHEA Grapalat"/>
          <w:lang w:val="en-SE"/>
        </w:rPr>
        <w:t>период</w:t>
      </w:r>
      <w:proofErr w:type="spellEnd"/>
      <w:r w:rsidRPr="00EC3321">
        <w:rPr>
          <w:rFonts w:ascii="GHEA Grapalat" w:hAnsi="GHEA Grapalat"/>
          <w:lang w:val="en-SE"/>
        </w:rPr>
        <w:t xml:space="preserve"> </w:t>
      </w:r>
      <w:r w:rsidRPr="00EC3321">
        <w:rPr>
          <w:rFonts w:ascii="GHEA Grapalat" w:hAnsi="GHEA Grapalat"/>
          <w:b/>
          <w:bCs/>
          <w:lang w:val="en-SE"/>
        </w:rPr>
        <w:t xml:space="preserve">2020–2025 </w:t>
      </w:r>
      <w:proofErr w:type="spellStart"/>
      <w:r w:rsidRPr="00EC3321">
        <w:rPr>
          <w:rFonts w:ascii="GHEA Grapalat" w:hAnsi="GHEA Grapalat"/>
          <w:b/>
          <w:bCs/>
          <w:lang w:val="en-SE"/>
        </w:rPr>
        <w:t>гг</w:t>
      </w:r>
      <w:proofErr w:type="spellEnd"/>
      <w:r w:rsidRPr="00EC3321">
        <w:rPr>
          <w:rFonts w:ascii="GHEA Grapalat" w:hAnsi="GHEA Grapalat"/>
          <w:b/>
          <w:bCs/>
          <w:lang w:val="en-SE"/>
        </w:rPr>
        <w:t>.</w:t>
      </w:r>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10 </w:t>
      </w:r>
      <w:proofErr w:type="spellStart"/>
      <w:r w:rsidRPr="00EC3321">
        <w:rPr>
          <w:rFonts w:ascii="GHEA Grapalat" w:hAnsi="GHEA Grapalat"/>
          <w:b/>
          <w:bCs/>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связанных</w:t>
      </w:r>
      <w:proofErr w:type="spellEnd"/>
      <w:r w:rsidRPr="00EC3321">
        <w:rPr>
          <w:rFonts w:ascii="GHEA Grapalat" w:hAnsi="GHEA Grapalat"/>
          <w:lang w:val="en-SE"/>
        </w:rPr>
        <w:t xml:space="preserve"> с </w:t>
      </w:r>
      <w:proofErr w:type="spellStart"/>
      <w:r w:rsidRPr="00EC3321">
        <w:rPr>
          <w:rFonts w:ascii="GHEA Grapalat" w:hAnsi="GHEA Grapalat"/>
          <w:lang w:val="en-SE"/>
        </w:rPr>
        <w:t>экспертизой</w:t>
      </w:r>
      <w:proofErr w:type="spellEnd"/>
      <w:r w:rsidRPr="00EC3321">
        <w:rPr>
          <w:rFonts w:ascii="GHEA Grapalat" w:hAnsi="GHEA Grapalat"/>
          <w:lang w:val="en-SE"/>
        </w:rPr>
        <w:t xml:space="preserve"> </w:t>
      </w:r>
      <w:proofErr w:type="spellStart"/>
      <w:r w:rsidRPr="00EC3321">
        <w:rPr>
          <w:rFonts w:ascii="GHEA Grapalat" w:hAnsi="GHEA Grapalat"/>
          <w:lang w:val="en-SE"/>
        </w:rPr>
        <w:t>проектов</w:t>
      </w:r>
      <w:proofErr w:type="spellEnd"/>
      <w:r w:rsidRPr="00EC3321">
        <w:rPr>
          <w:rFonts w:ascii="GHEA Grapalat" w:hAnsi="GHEA Grapalat"/>
          <w:lang w:val="en-SE"/>
        </w:rPr>
        <w:t xml:space="preserve"> </w:t>
      </w:r>
      <w:proofErr w:type="spellStart"/>
      <w:r w:rsidRPr="00EC3321">
        <w:rPr>
          <w:rFonts w:ascii="GHEA Grapalat" w:hAnsi="GHEA Grapalat"/>
          <w:lang w:val="en-SE"/>
        </w:rPr>
        <w:t>строительства</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реконструкции</w:t>
      </w:r>
      <w:proofErr w:type="spellEnd"/>
      <w:r w:rsidRPr="00EC3321">
        <w:rPr>
          <w:rFonts w:ascii="GHEA Grapalat" w:hAnsi="GHEA Grapalat"/>
          <w:lang w:val="en-SE"/>
        </w:rPr>
        <w:t xml:space="preserve"> </w:t>
      </w:r>
      <w:proofErr w:type="spellStart"/>
      <w:r w:rsidRPr="00EC3321">
        <w:rPr>
          <w:rFonts w:ascii="GHEA Grapalat" w:hAnsi="GHEA Grapalat"/>
          <w:lang w:val="en-SE"/>
        </w:rPr>
        <w:t>жилых</w:t>
      </w:r>
      <w:proofErr w:type="spellEnd"/>
      <w:r w:rsidRPr="00EC3321">
        <w:rPr>
          <w:rFonts w:ascii="GHEA Grapalat" w:hAnsi="GHEA Grapalat"/>
          <w:lang w:val="en-SE"/>
        </w:rPr>
        <w:t xml:space="preserve"> и/</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общественных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зданий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стоимость</w:t>
      </w:r>
      <w:proofErr w:type="spellEnd"/>
      <w:r w:rsidRPr="00EC3321">
        <w:rPr>
          <w:rFonts w:ascii="GHEA Grapalat" w:hAnsi="GHEA Grapalat"/>
          <w:lang w:val="en-SE"/>
        </w:rPr>
        <w:t xml:space="preserve"> </w:t>
      </w:r>
      <w:proofErr w:type="spellStart"/>
      <w:r w:rsidRPr="00EC3321">
        <w:rPr>
          <w:rFonts w:ascii="GHEA Grapalat" w:hAnsi="GHEA Grapalat"/>
          <w:lang w:val="en-SE"/>
        </w:rPr>
        <w:t>каждой</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услуги</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должна</w:t>
      </w:r>
      <w:proofErr w:type="spellEnd"/>
      <w:r w:rsidRPr="00EC3321">
        <w:rPr>
          <w:rFonts w:ascii="GHEA Grapalat" w:hAnsi="GHEA Grapalat"/>
          <w:lang w:val="en-SE"/>
        </w:rPr>
        <w:t xml:space="preserve"> </w:t>
      </w:r>
      <w:proofErr w:type="spellStart"/>
      <w:r w:rsidRPr="00EC3321">
        <w:rPr>
          <w:rFonts w:ascii="GHEA Grapalat" w:hAnsi="GHEA Grapalat"/>
          <w:lang w:val="en-SE"/>
        </w:rPr>
        <w:t>составлять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300 000 </w:t>
      </w:r>
      <w:proofErr w:type="spellStart"/>
      <w:r w:rsidRPr="00EC3321">
        <w:rPr>
          <w:rFonts w:ascii="GHEA Grapalat" w:hAnsi="GHEA Grapalat"/>
          <w:b/>
          <w:bCs/>
          <w:lang w:val="en-SE"/>
        </w:rPr>
        <w:t>драмов</w:t>
      </w:r>
      <w:proofErr w:type="spellEnd"/>
      <w:r w:rsidRPr="00EC3321">
        <w:rPr>
          <w:rFonts w:ascii="GHEA Grapalat" w:hAnsi="GHEA Grapalat"/>
          <w:b/>
          <w:bCs/>
          <w:lang w:val="en-SE"/>
        </w:rPr>
        <w:t xml:space="preserve"> РА</w:t>
      </w:r>
      <w:r w:rsidRPr="00EC3321">
        <w:rPr>
          <w:rFonts w:ascii="GHEA Grapalat" w:hAnsi="GHEA Grapalat"/>
          <w:lang w:val="en-SE"/>
        </w:rPr>
        <w:t>.</w:t>
      </w:r>
    </w:p>
    <w:p w14:paraId="25215C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согласно</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Приложению</w:t>
      </w:r>
      <w:proofErr w:type="spellEnd"/>
      <w:r w:rsidRPr="00EC3321">
        <w:rPr>
          <w:rFonts w:ascii="GHEA Grapalat" w:hAnsi="GHEA Grapalat"/>
          <w:lang w:val="en-SE"/>
        </w:rPr>
        <w:t xml:space="preserve"> 1.1, к </w:t>
      </w:r>
      <w:proofErr w:type="spellStart"/>
      <w:r w:rsidRPr="00EC3321">
        <w:rPr>
          <w:rFonts w:ascii="GHEA Grapalat" w:hAnsi="GHEA Grapalat"/>
          <w:lang w:val="en-SE"/>
        </w:rPr>
        <w:t>которому</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ранее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документы</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подтверждающие</w:t>
      </w:r>
      <w:proofErr w:type="spellEnd"/>
      <w:r w:rsidRPr="00EC3321">
        <w:rPr>
          <w:rFonts w:ascii="GHEA Grapalat" w:hAnsi="GHEA Grapalat"/>
          <w:lang w:val="en-SE"/>
        </w:rPr>
        <w:t xml:space="preserve"> </w:t>
      </w:r>
      <w:proofErr w:type="spellStart"/>
      <w:r w:rsidRPr="00EC3321">
        <w:rPr>
          <w:rFonts w:ascii="GHEA Grapalat" w:hAnsi="GHEA Grapalat"/>
          <w:lang w:val="en-SE"/>
        </w:rPr>
        <w:t>надлежащее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этих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акт</w:t>
      </w:r>
      <w:proofErr w:type="spellEnd"/>
      <w:r w:rsidRPr="00EC3321">
        <w:rPr>
          <w:rFonts w:ascii="GHEA Grapalat" w:hAnsi="GHEA Grapalat"/>
          <w:lang w:val="en-SE"/>
        </w:rPr>
        <w:t xml:space="preserve"> </w:t>
      </w:r>
      <w:proofErr w:type="spellStart"/>
      <w:r w:rsidRPr="00EC3321">
        <w:rPr>
          <w:rFonts w:ascii="GHEA Grapalat" w:hAnsi="GHEA Grapalat"/>
          <w:lang w:val="en-SE"/>
        </w:rPr>
        <w:t>приёмки-сдачи</w:t>
      </w:r>
      <w:proofErr w:type="spellEnd"/>
      <w:r w:rsidRPr="00EC3321">
        <w:rPr>
          <w:rFonts w:ascii="GHEA Grapalat" w:hAnsi="GHEA Grapalat"/>
          <w:lang w:val="en-SE"/>
        </w:rPr>
        <w:t xml:space="preserve">, </w:t>
      </w:r>
      <w:proofErr w:type="spellStart"/>
      <w:r w:rsidRPr="00EC3321">
        <w:rPr>
          <w:rFonts w:ascii="GHEA Grapalat" w:hAnsi="GHEA Grapalat"/>
          <w:lang w:val="en-SE"/>
        </w:rPr>
        <w:t>протокол</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w:t>
      </w:r>
      <w:proofErr w:type="spellStart"/>
      <w:r w:rsidRPr="00EC3321">
        <w:rPr>
          <w:rFonts w:ascii="GHEA Grapalat" w:hAnsi="GHEA Grapalat"/>
          <w:lang w:val="en-SE"/>
        </w:rPr>
        <w:t>либо</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подтверждение</w:t>
      </w:r>
      <w:proofErr w:type="spellEnd"/>
      <w:r w:rsidRPr="00EC3321">
        <w:rPr>
          <w:rFonts w:ascii="GHEA Grapalat" w:hAnsi="GHEA Grapalat"/>
          <w:lang w:val="en-SE"/>
        </w:rPr>
        <w:t xml:space="preserve"> </w:t>
      </w:r>
      <w:proofErr w:type="spellStart"/>
      <w:r w:rsidRPr="00EC3321">
        <w:rPr>
          <w:rFonts w:ascii="GHEA Grapalat" w:hAnsi="GHEA Grapalat"/>
          <w:lang w:val="en-SE"/>
        </w:rPr>
        <w:t>заказчика</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исполнении</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договора</w:t>
      </w:r>
      <w:proofErr w:type="spellEnd"/>
      <w:r w:rsidRPr="00EC3321">
        <w:rPr>
          <w:rFonts w:ascii="GHEA Grapalat" w:hAnsi="GHEA Grapalat"/>
          <w:lang w:val="en-SE"/>
        </w:rPr>
        <w:t>.</w:t>
      </w:r>
      <w:r w:rsidRPr="00EC3321">
        <w:rPr>
          <w:rFonts w:ascii="GHEA Grapalat" w:hAnsi="GHEA Grapalat"/>
          <w:lang w:val="en-SE"/>
        </w:rPr>
        <w:br/>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оценочная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комиссия</w:t>
      </w:r>
      <w:proofErr w:type="spellEnd"/>
      <w:r w:rsidRPr="00EC3321">
        <w:rPr>
          <w:rFonts w:ascii="GHEA Grapalat" w:hAnsi="GHEA Grapalat"/>
          <w:lang w:val="en-SE"/>
        </w:rPr>
        <w:t xml:space="preserve"> </w:t>
      </w:r>
      <w:proofErr w:type="spellStart"/>
      <w:r w:rsidRPr="00EC3321">
        <w:rPr>
          <w:rFonts w:ascii="GHEA Grapalat" w:hAnsi="GHEA Grapalat"/>
          <w:lang w:val="en-SE"/>
        </w:rPr>
        <w:t>вправе</w:t>
      </w:r>
      <w:proofErr w:type="spellEnd"/>
      <w:r w:rsidRPr="00EC3321">
        <w:rPr>
          <w:rFonts w:ascii="GHEA Grapalat" w:hAnsi="GHEA Grapalat"/>
          <w:lang w:val="en-SE"/>
        </w:rPr>
        <w:t xml:space="preserve"> </w:t>
      </w:r>
      <w:proofErr w:type="spellStart"/>
      <w:r w:rsidRPr="00EC3321">
        <w:rPr>
          <w:rFonts w:ascii="GHEA Grapalat" w:hAnsi="GHEA Grapalat"/>
          <w:lang w:val="en-SE"/>
        </w:rPr>
        <w:t>проверить</w:t>
      </w:r>
      <w:proofErr w:type="spellEnd"/>
      <w:r w:rsidRPr="00EC3321">
        <w:rPr>
          <w:rFonts w:ascii="GHEA Grapalat" w:hAnsi="GHEA Grapalat"/>
          <w:lang w:val="en-SE"/>
        </w:rPr>
        <w:t xml:space="preserve"> </w:t>
      </w:r>
      <w:proofErr w:type="spellStart"/>
      <w:r w:rsidRPr="00EC3321">
        <w:rPr>
          <w:rFonts w:ascii="GHEA Grapalat" w:hAnsi="GHEA Grapalat"/>
          <w:lang w:val="en-SE"/>
        </w:rPr>
        <w:t>достоверность</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используя</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данные</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официальных</w:t>
      </w:r>
      <w:proofErr w:type="spellEnd"/>
      <w:r w:rsidRPr="00EC3321">
        <w:rPr>
          <w:rFonts w:ascii="GHEA Grapalat" w:hAnsi="GHEA Grapalat"/>
          <w:lang w:val="en-SE"/>
        </w:rPr>
        <w:t xml:space="preserve"> </w:t>
      </w:r>
      <w:proofErr w:type="spellStart"/>
      <w:r w:rsidRPr="00EC3321">
        <w:rPr>
          <w:rFonts w:ascii="GHEA Grapalat" w:hAnsi="GHEA Grapalat"/>
          <w:lang w:val="en-SE"/>
        </w:rPr>
        <w:t>источников</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получив</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заключение</w:t>
      </w:r>
      <w:proofErr w:type="spellEnd"/>
      <w:r w:rsidRPr="00EC3321">
        <w:rPr>
          <w:rFonts w:ascii="GHEA Grapalat" w:hAnsi="GHEA Grapalat"/>
          <w:lang w:val="en-SE"/>
        </w:rPr>
        <w:t xml:space="preserve"> </w:t>
      </w:r>
      <w:proofErr w:type="spellStart"/>
      <w:r w:rsidRPr="00EC3321">
        <w:rPr>
          <w:rFonts w:ascii="GHEA Grapalat" w:hAnsi="GHEA Grapalat"/>
          <w:lang w:val="en-SE"/>
        </w:rPr>
        <w:t>компетентных</w:t>
      </w:r>
      <w:proofErr w:type="spellEnd"/>
      <w:r w:rsidRPr="00EC3321">
        <w:rPr>
          <w:rFonts w:ascii="GHEA Grapalat" w:hAnsi="GHEA Grapalat"/>
          <w:lang w:val="en-SE"/>
        </w:rPr>
        <w:t xml:space="preserve"> </w:t>
      </w:r>
      <w:proofErr w:type="spellStart"/>
      <w:r w:rsidRPr="00EC3321">
        <w:rPr>
          <w:rFonts w:ascii="GHEA Grapalat" w:hAnsi="GHEA Grapalat"/>
          <w:lang w:val="en-SE"/>
        </w:rPr>
        <w:t>органов</w:t>
      </w:r>
      <w:proofErr w:type="spellEnd"/>
      <w:r w:rsidRPr="00EC3321">
        <w:rPr>
          <w:rFonts w:ascii="GHEA Grapalat" w:hAnsi="GHEA Grapalat"/>
          <w:lang w:val="en-SE"/>
        </w:rPr>
        <w:t>.</w:t>
      </w:r>
    </w:p>
    <w:p w14:paraId="0BEFD45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0AB2F0D8" w14:textId="77777777" w:rsidR="00EC3321" w:rsidRPr="00EC3321" w:rsidRDefault="00000000" w:rsidP="00EC3321">
      <w:pPr>
        <w:widowControl w:val="0"/>
        <w:tabs>
          <w:tab w:val="left" w:pos="1134"/>
        </w:tabs>
        <w:spacing w:after="160"/>
        <w:ind w:firstLine="567"/>
        <w:jc w:val="both"/>
        <w:rPr>
          <w:rFonts w:ascii="GHEA Grapalat" w:hAnsi="GHEA Grapalat"/>
          <w:lang w:val="en-SE"/>
        </w:rPr>
      </w:pPr>
      <w:r>
        <w:rPr>
          <w:rFonts w:ascii="GHEA Grapalat" w:hAnsi="GHEA Grapalat"/>
          <w:lang w:val="en-SE"/>
        </w:rPr>
        <w:pict w14:anchorId="0EC139F5">
          <v:rect id="_x0000_i1025" style="width:0;height:1.5pt" o:hralign="center" o:hrstd="t" o:hr="t" fillcolor="#a0a0a0" stroked="f"/>
        </w:pict>
      </w:r>
    </w:p>
    <w:p w14:paraId="0DCE4804"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2)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Трудовые</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ресурсы</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DAD881C"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В </w:t>
      </w:r>
      <w:proofErr w:type="spellStart"/>
      <w:r w:rsidRPr="00EC3321">
        <w:rPr>
          <w:rFonts w:ascii="GHEA Grapalat" w:hAnsi="GHEA Grapalat"/>
          <w:lang w:val="en-SE"/>
        </w:rPr>
        <w:t>штат</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вовлечены</w:t>
      </w:r>
      <w:proofErr w:type="spellEnd"/>
      <w:r w:rsidRPr="00EC3321">
        <w:rPr>
          <w:rFonts w:ascii="GHEA Grapalat" w:hAnsi="GHEA Grapalat"/>
          <w:lang w:val="en-SE"/>
        </w:rPr>
        <w:t xml:space="preserve"> </w:t>
      </w:r>
      <w:proofErr w:type="spellStart"/>
      <w:r w:rsidRPr="00EC3321">
        <w:rPr>
          <w:rFonts w:ascii="GHEA Grapalat" w:hAnsi="GHEA Grapalat"/>
          <w:lang w:val="en-SE"/>
        </w:rPr>
        <w:t>следующие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каждый</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которых</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иметь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 </w:t>
      </w:r>
      <w:proofErr w:type="spellStart"/>
      <w:r w:rsidRPr="00EC3321">
        <w:rPr>
          <w:rFonts w:ascii="GHEA Grapalat" w:hAnsi="GHEA Grapalat"/>
          <w:b/>
          <w:bCs/>
          <w:lang w:val="en-SE"/>
        </w:rPr>
        <w:t>лет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профессионального</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опыта</w:t>
      </w:r>
      <w:proofErr w:type="spellEnd"/>
      <w:r w:rsidRPr="00EC3321">
        <w:rPr>
          <w:rFonts w:ascii="GHEA Grapalat" w:hAnsi="GHEA Grapalat"/>
          <w:lang w:val="en-SE"/>
        </w:rPr>
        <w:t xml:space="preserve"> в </w:t>
      </w:r>
      <w:proofErr w:type="spellStart"/>
      <w:r w:rsidRPr="00EC3321">
        <w:rPr>
          <w:rFonts w:ascii="GHEA Grapalat" w:hAnsi="GHEA Grapalat"/>
          <w:lang w:val="en-SE"/>
        </w:rPr>
        <w:t>оказании</w:t>
      </w:r>
      <w:proofErr w:type="spellEnd"/>
      <w:r w:rsidRPr="00EC3321">
        <w:rPr>
          <w:rFonts w:ascii="GHEA Grapalat" w:hAnsi="GHEA Grapalat"/>
          <w:lang w:val="en-SE"/>
        </w:rPr>
        <w:t xml:space="preserve"> </w:t>
      </w:r>
      <w:proofErr w:type="spellStart"/>
      <w:r w:rsidRPr="00EC3321">
        <w:rPr>
          <w:rFonts w:ascii="GHEA Grapalat" w:hAnsi="GHEA Grapalat"/>
          <w:lang w:val="en-SE"/>
        </w:rPr>
        <w:t>аналогичных</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своей</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специализации</w:t>
      </w:r>
      <w:proofErr w:type="spellEnd"/>
      <w:r w:rsidRPr="00EC3321">
        <w:rPr>
          <w:rFonts w:ascii="GHEA Grapalat" w:hAnsi="GHEA Grapalat"/>
          <w:lang w:val="en-SE"/>
        </w:rPr>
        <w:t>:</w:t>
      </w:r>
    </w:p>
    <w:p w14:paraId="454B7F06"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Геолог</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7C54F5BF"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Инженер-конструктор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6264A828"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Архитектор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4A93E577"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электроснабжению</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26D6E564"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lastRenderedPageBreak/>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отоплению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вентиляции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1D2AFB08" w14:textId="77777777" w:rsidR="00EC3321" w:rsidRPr="00FF40E8"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водоснабжению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канализации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249AEFCE" w14:textId="77777777" w:rsidR="00B75036" w:rsidRDefault="00B75036" w:rsidP="00B75036">
      <w:pPr>
        <w:numPr>
          <w:ilvl w:val="0"/>
          <w:numId w:val="35"/>
        </w:numPr>
        <w:spacing w:after="200"/>
        <w:contextualSpacing/>
        <w:jc w:val="both"/>
        <w:rPr>
          <w:rFonts w:ascii="Sylfaen" w:eastAsiaTheme="minorEastAsia" w:hAnsi="Sylfaen" w:cs="Arial Armenian"/>
          <w:sz w:val="22"/>
          <w:szCs w:val="22"/>
          <w:lang w:val="en-SE"/>
        </w:rPr>
      </w:pPr>
      <w:r>
        <w:rPr>
          <w:rFonts w:ascii="Sylfaen" w:eastAsiaTheme="minorEastAsia" w:hAnsi="Sylfaen" w:cs="Arial Armenian"/>
        </w:rPr>
        <w:t>специалист по связи — 1 человек</w:t>
      </w:r>
    </w:p>
    <w:p w14:paraId="32A49C0F" w14:textId="77777777" w:rsidR="00FF40E8" w:rsidRPr="00EC3321" w:rsidRDefault="00FF40E8" w:rsidP="00B75036">
      <w:pPr>
        <w:widowControl w:val="0"/>
        <w:tabs>
          <w:tab w:val="left" w:pos="1134"/>
        </w:tabs>
        <w:spacing w:after="160"/>
        <w:ind w:left="720"/>
        <w:jc w:val="both"/>
        <w:rPr>
          <w:rFonts w:ascii="GHEA Grapalat" w:hAnsi="GHEA Grapalat"/>
          <w:lang w:val="en-SE"/>
        </w:rPr>
      </w:pPr>
    </w:p>
    <w:p w14:paraId="14ED233F" w14:textId="77777777" w:rsidR="00EC3321" w:rsidRPr="00EC3321" w:rsidRDefault="00EC3321" w:rsidP="00EC3321">
      <w:pPr>
        <w:widowControl w:val="0"/>
        <w:tabs>
          <w:tab w:val="left" w:pos="1134"/>
        </w:tabs>
        <w:spacing w:after="160"/>
        <w:ind w:firstLine="567"/>
        <w:jc w:val="both"/>
        <w:rPr>
          <w:rFonts w:ascii="GHEA Grapalat" w:hAnsi="GHEA Grapalat"/>
          <w:lang w:val="en-SE"/>
        </w:rPr>
      </w:pP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подаёт</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заявку</w:t>
      </w:r>
      <w:proofErr w:type="spellEnd"/>
      <w:r w:rsidRPr="00EC3321">
        <w:rPr>
          <w:rFonts w:ascii="GHEA Grapalat" w:hAnsi="GHEA Grapalat"/>
          <w:lang w:val="en-SE"/>
        </w:rPr>
        <w:t xml:space="preserve"> </w:t>
      </w:r>
      <w:proofErr w:type="spellStart"/>
      <w:r w:rsidRPr="00EC3321">
        <w:rPr>
          <w:rFonts w:ascii="GHEA Grapalat" w:hAnsi="GHEA Grapalat"/>
          <w:lang w:val="en-SE"/>
        </w:rPr>
        <w:t>более</w:t>
      </w:r>
      <w:proofErr w:type="spellEnd"/>
      <w:r w:rsidRPr="00EC3321">
        <w:rPr>
          <w:rFonts w:ascii="GHEA Grapalat" w:hAnsi="GHEA Grapalat"/>
          <w:lang w:val="en-SE"/>
        </w:rPr>
        <w:t xml:space="preserve"> </w:t>
      </w:r>
      <w:proofErr w:type="spellStart"/>
      <w:r w:rsidRPr="00EC3321">
        <w:rPr>
          <w:rFonts w:ascii="GHEA Grapalat" w:hAnsi="GHEA Grapalat"/>
          <w:lang w:val="en-SE"/>
        </w:rPr>
        <w:t>чем</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одной</w:t>
      </w:r>
      <w:proofErr w:type="spellEnd"/>
      <w:r w:rsidRPr="00EC3321">
        <w:rPr>
          <w:rFonts w:ascii="GHEA Grapalat" w:hAnsi="GHEA Grapalat"/>
          <w:lang w:val="en-SE"/>
        </w:rPr>
        <w:t xml:space="preserve"> </w:t>
      </w:r>
      <w:proofErr w:type="spellStart"/>
      <w:r w:rsidRPr="00EC3321">
        <w:rPr>
          <w:rFonts w:ascii="GHEA Grapalat" w:hAnsi="GHEA Grapalat"/>
          <w:lang w:val="en-SE"/>
        </w:rPr>
        <w:t>лоте</w:t>
      </w:r>
      <w:proofErr w:type="spellEnd"/>
      <w:r w:rsidRPr="00EC3321">
        <w:rPr>
          <w:rFonts w:ascii="GHEA Grapalat" w:hAnsi="GHEA Grapalat"/>
          <w:lang w:val="en-SE"/>
        </w:rPr>
        <w:t xml:space="preserve">, </w:t>
      </w:r>
      <w:proofErr w:type="spellStart"/>
      <w:r w:rsidRPr="00EC3321">
        <w:rPr>
          <w:rFonts w:ascii="GHEA Grapalat" w:hAnsi="GHEA Grapalat"/>
          <w:lang w:val="en-SE"/>
        </w:rPr>
        <w:t>предлагаемые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разными</w:t>
      </w:r>
      <w:proofErr w:type="spellEnd"/>
      <w:r w:rsidRPr="00EC3321">
        <w:rPr>
          <w:rFonts w:ascii="GHEA Grapalat" w:hAnsi="GHEA Grapalat"/>
          <w:lang w:val="en-SE"/>
        </w:rPr>
        <w:t xml:space="preserve"> </w:t>
      </w:r>
      <w:proofErr w:type="spellStart"/>
      <w:r w:rsidRPr="00EC3321">
        <w:rPr>
          <w:rFonts w:ascii="GHEA Grapalat" w:hAnsi="GHEA Grapalat"/>
          <w:lang w:val="en-SE"/>
        </w:rPr>
        <w:t>лицами</w:t>
      </w:r>
      <w:proofErr w:type="spellEnd"/>
      <w:r w:rsidRPr="00EC3321">
        <w:rPr>
          <w:rFonts w:ascii="GHEA Grapalat" w:hAnsi="GHEA Grapalat"/>
          <w:lang w:val="en-SE"/>
        </w:rPr>
        <w:t>.</w:t>
      </w:r>
    </w:p>
    <w:p w14:paraId="686DEA59"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утверждённое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форме</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Приложения</w:t>
      </w:r>
      <w:proofErr w:type="spellEnd"/>
      <w:r w:rsidRPr="00EC3321">
        <w:rPr>
          <w:rFonts w:ascii="GHEA Grapalat" w:hAnsi="GHEA Grapalat"/>
          <w:lang w:val="en-SE"/>
        </w:rPr>
        <w:t xml:space="preserve"> 1.2 и </w:t>
      </w:r>
      <w:proofErr w:type="spellStart"/>
      <w:r w:rsidRPr="00EC3321">
        <w:rPr>
          <w:rFonts w:ascii="GHEA Grapalat" w:hAnsi="GHEA Grapalat"/>
          <w:lang w:val="en-SE"/>
        </w:rPr>
        <w:t>резюме</w:t>
      </w:r>
      <w:proofErr w:type="spellEnd"/>
      <w:r w:rsidRPr="00EC3321">
        <w:rPr>
          <w:rFonts w:ascii="GHEA Grapalat" w:hAnsi="GHEA Grapalat"/>
          <w:lang w:val="en-SE"/>
        </w:rPr>
        <w:t xml:space="preserve"> (CV)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к </w:t>
      </w:r>
      <w:proofErr w:type="spellStart"/>
      <w:r w:rsidRPr="00EC3321">
        <w:rPr>
          <w:rFonts w:ascii="GHEA Grapalat" w:hAnsi="GHEA Grapalat"/>
          <w:lang w:val="en-SE"/>
        </w:rPr>
        <w:t>которым</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паспорта</w:t>
      </w:r>
      <w:proofErr w:type="spellEnd"/>
      <w:r w:rsidRPr="00EC3321">
        <w:rPr>
          <w:rFonts w:ascii="GHEA Grapalat" w:hAnsi="GHEA Grapalat"/>
          <w:lang w:val="en-SE"/>
        </w:rPr>
        <w:t xml:space="preserve"> и </w:t>
      </w:r>
      <w:proofErr w:type="spellStart"/>
      <w:r w:rsidRPr="00EC3321">
        <w:rPr>
          <w:rFonts w:ascii="GHEA Grapalat" w:hAnsi="GHEA Grapalat"/>
          <w:lang w:val="en-SE"/>
        </w:rPr>
        <w:t>документов</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подтверждающих</w:t>
      </w:r>
      <w:proofErr w:type="spellEnd"/>
      <w:r w:rsidRPr="00EC3321">
        <w:rPr>
          <w:rFonts w:ascii="GHEA Grapalat" w:hAnsi="GHEA Grapalat"/>
          <w:lang w:val="en-SE"/>
        </w:rPr>
        <w:t xml:space="preserve"> </w:t>
      </w:r>
      <w:proofErr w:type="spellStart"/>
      <w:r w:rsidRPr="00EC3321">
        <w:rPr>
          <w:rFonts w:ascii="GHEA Grapalat" w:hAnsi="GHEA Grapalat"/>
          <w:lang w:val="en-SE"/>
        </w:rPr>
        <w:t>квалификацию</w:t>
      </w:r>
      <w:proofErr w:type="spellEnd"/>
      <w:r w:rsidRPr="00EC3321">
        <w:rPr>
          <w:rFonts w:ascii="GHEA Grapalat" w:hAnsi="GHEA Grapalat"/>
          <w:lang w:val="en-SE"/>
        </w:rPr>
        <w:t xml:space="preserve"> (</w:t>
      </w:r>
      <w:proofErr w:type="spellStart"/>
      <w:r w:rsidRPr="00EC3321">
        <w:rPr>
          <w:rFonts w:ascii="GHEA Grapalat" w:hAnsi="GHEA Grapalat"/>
          <w:lang w:val="en-SE"/>
        </w:rPr>
        <w:t>диплом</w:t>
      </w:r>
      <w:proofErr w:type="spellEnd"/>
      <w:r w:rsidRPr="00EC3321">
        <w:rPr>
          <w:rFonts w:ascii="GHEA Grapalat" w:hAnsi="GHEA Grapalat"/>
          <w:lang w:val="en-SE"/>
        </w:rPr>
        <w:t xml:space="preserve">, </w:t>
      </w:r>
      <w:proofErr w:type="spellStart"/>
      <w:r w:rsidRPr="00EC3321">
        <w:rPr>
          <w:rFonts w:ascii="GHEA Grapalat" w:hAnsi="GHEA Grapalat"/>
          <w:lang w:val="en-SE"/>
        </w:rPr>
        <w:t>сертификат</w:t>
      </w:r>
      <w:proofErr w:type="spellEnd"/>
      <w:r w:rsidRPr="00EC3321">
        <w:rPr>
          <w:rFonts w:ascii="GHEA Grapalat" w:hAnsi="GHEA Grapalat"/>
          <w:lang w:val="en-SE"/>
        </w:rPr>
        <w:t xml:space="preserve">, </w:t>
      </w:r>
      <w:proofErr w:type="spellStart"/>
      <w:r w:rsidRPr="00EC3321">
        <w:rPr>
          <w:rFonts w:ascii="GHEA Grapalat" w:hAnsi="GHEA Grapalat"/>
          <w:lang w:val="en-SE"/>
        </w:rPr>
        <w:t>свидетельство</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их</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участии</w:t>
      </w:r>
      <w:proofErr w:type="spellEnd"/>
      <w:r w:rsidRPr="00EC3321">
        <w:rPr>
          <w:rFonts w:ascii="GHEA Grapalat" w:hAnsi="GHEA Grapalat"/>
          <w:lang w:val="en-SE"/>
        </w:rPr>
        <w:t xml:space="preserve"> в </w:t>
      </w:r>
      <w:proofErr w:type="spellStart"/>
      <w:r w:rsidRPr="00EC3321">
        <w:rPr>
          <w:rFonts w:ascii="GHEA Grapalat" w:hAnsi="GHEA Grapalat"/>
          <w:lang w:val="en-SE"/>
        </w:rPr>
        <w:t>выполняемых</w:t>
      </w:r>
      <w:proofErr w:type="spellEnd"/>
      <w:r w:rsidRPr="00EC3321">
        <w:rPr>
          <w:rFonts w:ascii="GHEA Grapalat" w:hAnsi="GHEA Grapalat"/>
          <w:lang w:val="en-SE"/>
        </w:rPr>
        <w:t xml:space="preserve"> </w:t>
      </w:r>
      <w:proofErr w:type="spellStart"/>
      <w:r w:rsidRPr="00EC3321">
        <w:rPr>
          <w:rFonts w:ascii="GHEA Grapalat" w:hAnsi="GHEA Grapalat"/>
          <w:lang w:val="en-SE"/>
        </w:rPr>
        <w:t>работах</w:t>
      </w:r>
      <w:proofErr w:type="spellEnd"/>
      <w:r w:rsidRPr="00EC3321">
        <w:rPr>
          <w:rFonts w:ascii="GHEA Grapalat" w:hAnsi="GHEA Grapalat"/>
          <w:lang w:val="en-SE"/>
        </w:rPr>
        <w:t>.</w:t>
      </w:r>
    </w:p>
    <w:p w14:paraId="5BC43697"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22D8E179"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754E96E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300F63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F34A9E"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E825BAD"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A03D23D"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FA5588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5433D1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w:t>
      </w:r>
      <w:r w:rsidRPr="009044F1">
        <w:rPr>
          <w:rFonts w:ascii="GHEA Grapalat" w:hAnsi="GHEA Grapalat"/>
        </w:rPr>
        <w:lastRenderedPageBreak/>
        <w:t>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5F8B7EB5"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88E06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16033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A875F5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660F274"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00423D49" w14:textId="77777777" w:rsidR="00B051BE" w:rsidRPr="009044F1" w:rsidRDefault="00B051BE" w:rsidP="00B46D58">
      <w:pPr>
        <w:widowControl w:val="0"/>
        <w:spacing w:after="160"/>
        <w:jc w:val="center"/>
        <w:rPr>
          <w:rFonts w:ascii="GHEA Grapalat" w:hAnsi="GHEA Grapalat"/>
          <w:b/>
        </w:rPr>
      </w:pPr>
    </w:p>
    <w:p w14:paraId="0835D7C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4A411B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54762B8"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EA31CF9"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29B62E2" w14:textId="253402E3"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5D49A0">
        <w:rPr>
          <w:rFonts w:ascii="GHEA Grapalat" w:hAnsi="GHEA Grapalat"/>
          <w:sz w:val="24"/>
          <w:szCs w:val="24"/>
        </w:rPr>
        <w:t>ЗАПРОС КОТИРОВОК</w:t>
      </w:r>
      <w:r w:rsidRPr="009044F1">
        <w:rPr>
          <w:rFonts w:ascii="GHEA Grapalat" w:hAnsi="GHEA Grapalat"/>
          <w:sz w:val="24"/>
          <w:szCs w:val="24"/>
        </w:rPr>
        <w:t>.</w:t>
      </w:r>
    </w:p>
    <w:p w14:paraId="7E2D5D8D" w14:textId="11CE0EE6" w:rsidR="000371A2" w:rsidRPr="00EC3321" w:rsidRDefault="000371A2" w:rsidP="006D3CB9">
      <w:pPr>
        <w:pStyle w:val="BodyTextIndent2"/>
        <w:widowControl w:val="0"/>
        <w:tabs>
          <w:tab w:val="left" w:pos="1134"/>
        </w:tabs>
        <w:spacing w:after="160"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C3321">
        <w:rPr>
          <w:rFonts w:ascii="GHEA Grapalat" w:hAnsi="GHEA Grapalat"/>
          <w:b/>
          <w:bCs/>
          <w:sz w:val="24"/>
          <w:szCs w:val="24"/>
        </w:rPr>
        <w:t>"</w:t>
      </w:r>
      <w:r w:rsidR="00EC3321" w:rsidRPr="00EC3321">
        <w:rPr>
          <w:rFonts w:ascii="GHEA Grapalat" w:hAnsi="GHEA Grapalat"/>
          <w:b/>
          <w:bCs/>
          <w:sz w:val="24"/>
          <w:szCs w:val="24"/>
        </w:rPr>
        <w:t>г.Ереван, Ханджян 27</w:t>
      </w:r>
      <w:r w:rsidRPr="00EC3321">
        <w:rPr>
          <w:rFonts w:ascii="GHEA Grapalat" w:hAnsi="GHEA Grapalat"/>
          <w:b/>
          <w:bCs/>
          <w:sz w:val="24"/>
          <w:szCs w:val="24"/>
        </w:rPr>
        <w:t>" не позднее, чем "</w:t>
      </w:r>
      <w:r w:rsidR="00EC3321" w:rsidRPr="00EC3321">
        <w:rPr>
          <w:rFonts w:ascii="GHEA Grapalat" w:hAnsi="GHEA Grapalat"/>
          <w:b/>
          <w:bCs/>
          <w:sz w:val="24"/>
          <w:szCs w:val="24"/>
        </w:rPr>
        <w:t>14:00</w:t>
      </w:r>
      <w:r w:rsidRPr="00EC3321">
        <w:rPr>
          <w:rFonts w:ascii="GHEA Grapalat" w:hAnsi="GHEA Grapalat"/>
          <w:b/>
          <w:bCs/>
          <w:sz w:val="24"/>
          <w:szCs w:val="24"/>
        </w:rPr>
        <w:t>" часов "</w:t>
      </w:r>
      <w:r w:rsidR="00EC3321" w:rsidRPr="00EC3321">
        <w:rPr>
          <w:rFonts w:ascii="GHEA Grapalat" w:hAnsi="GHEA Grapalat"/>
          <w:b/>
          <w:bCs/>
          <w:sz w:val="24"/>
          <w:szCs w:val="24"/>
        </w:rPr>
        <w:t>7</w:t>
      </w:r>
      <w:r w:rsidRPr="00EC3321">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2D6AE82E" w14:textId="06B2DB7F"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C3321" w:rsidRPr="00EC3321">
        <w:rPr>
          <w:rFonts w:ascii="GHEA Grapalat" w:hAnsi="GHEA Grapalat"/>
          <w:b/>
          <w:bCs/>
          <w:sz w:val="24"/>
          <w:szCs w:val="24"/>
        </w:rPr>
        <w:t>Офелия Киракосян</w:t>
      </w:r>
      <w:r w:rsidRPr="00EC3321">
        <w:rPr>
          <w:rFonts w:ascii="GHEA Grapalat" w:hAnsi="GHEA Grapalat"/>
          <w:b/>
          <w:bCs/>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959ED39"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09EE8C9C"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F94FB8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1829FD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7B3A0816" w14:textId="77777777" w:rsidR="00C648DF" w:rsidRDefault="005F25EF" w:rsidP="00B46D58">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7C553B29"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6CCB87C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725EA0A"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64905361"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FDB9099"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754707AF"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0FEB711"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6C1CFA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447462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D5A366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8E511A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6E2715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823936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E11FA90"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2C62B53"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778CDC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07BB8E5"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570F2FC"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39269B3E"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91E705E"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FC98DA1"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324B3E45"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BA09C4F"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B9941D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18099D9"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2D9AD627" w14:textId="77777777" w:rsidR="009D180E" w:rsidRDefault="009D180E" w:rsidP="00B46D58">
      <w:pPr>
        <w:widowControl w:val="0"/>
        <w:spacing w:after="160"/>
        <w:ind w:left="567" w:right="565"/>
        <w:jc w:val="center"/>
        <w:rPr>
          <w:rFonts w:ascii="GHEA Grapalat" w:hAnsi="GHEA Grapalat"/>
          <w:b/>
          <w:lang w:val="hy-AM"/>
        </w:rPr>
      </w:pPr>
    </w:p>
    <w:p w14:paraId="2816521D" w14:textId="77777777" w:rsidR="00416546" w:rsidRDefault="00416546" w:rsidP="00B46D58">
      <w:pPr>
        <w:widowControl w:val="0"/>
        <w:spacing w:after="160"/>
        <w:ind w:left="567" w:right="565"/>
        <w:jc w:val="center"/>
        <w:rPr>
          <w:rFonts w:ascii="GHEA Grapalat" w:hAnsi="GHEA Grapalat"/>
          <w:b/>
        </w:rPr>
      </w:pPr>
    </w:p>
    <w:p w14:paraId="7B58E1FF"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BE2EE12"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BD3FAE2"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FFFD8C" w14:textId="77777777" w:rsidR="00A225E0" w:rsidRDefault="00A225E0" w:rsidP="00B46D58">
      <w:pPr>
        <w:rPr>
          <w:rFonts w:ascii="GHEA Grapalat" w:hAnsi="GHEA Grapalat" w:cs="Sylfaen"/>
        </w:rPr>
      </w:pPr>
    </w:p>
    <w:p w14:paraId="53AE88CC"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9C2E900" w14:textId="7F6ADA6B"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C3321">
        <w:rPr>
          <w:rFonts w:ascii="GHEA Grapalat" w:hAnsi="GHEA Grapalat"/>
          <w:sz w:val="24"/>
          <w:szCs w:val="24"/>
        </w:rPr>
        <w:t>7</w:t>
      </w:r>
      <w:r w:rsidR="00A9098A" w:rsidRPr="00AD29CE">
        <w:rPr>
          <w:rFonts w:ascii="GHEA Grapalat" w:hAnsi="GHEA Grapalat"/>
          <w:sz w:val="24"/>
          <w:szCs w:val="24"/>
        </w:rPr>
        <w:t>"-</w:t>
      </w:r>
      <w:r w:rsidR="00EC3321">
        <w:rPr>
          <w:rFonts w:ascii="GHEA Grapalat" w:hAnsi="GHEA Grapalat"/>
          <w:sz w:val="24"/>
          <w:szCs w:val="24"/>
        </w:rPr>
        <w:t>о</w:t>
      </w:r>
      <w:r w:rsidR="00A9098A" w:rsidRPr="00AD29CE">
        <w:rPr>
          <w:rFonts w:ascii="GHEA Grapalat" w:hAnsi="GHEA Grapalat"/>
          <w:sz w:val="24"/>
          <w:szCs w:val="24"/>
        </w:rPr>
        <w:t>й день в "</w:t>
      </w:r>
      <w:r w:rsidR="00EC3321">
        <w:rPr>
          <w:rFonts w:ascii="GHEA Grapalat" w:hAnsi="GHEA Grapalat"/>
          <w:sz w:val="24"/>
          <w:szCs w:val="24"/>
        </w:rPr>
        <w:t>14:00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75719E9B"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2DE98F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9E4079"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21C4383"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156E57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ADB6C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C4A0B7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FA6DB4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F360C6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785AED1"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E907027"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14:paraId="462B550B"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76A6EC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9286B5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w:t>
      </w:r>
      <w:r w:rsidRPr="009044F1">
        <w:rPr>
          <w:rFonts w:ascii="GHEA Grapalat" w:hAnsi="GHEA Grapalat"/>
          <w:sz w:val="24"/>
          <w:szCs w:val="24"/>
        </w:rPr>
        <w:lastRenderedPageBreak/>
        <w:t xml:space="preserve">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EAB829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4BC957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1BFF20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BB55FB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825F9E0"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3EFCCA9" w14:textId="77777777" w:rsidR="002D3C23" w:rsidRDefault="00A150A9" w:rsidP="002D3C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508E9" w:rsidRPr="009B464B">
        <w:rPr>
          <w:rFonts w:ascii="GHEA Grapalat" w:hAnsi="GHEA Grapalat"/>
          <w:sz w:val="24"/>
          <w:szCs w:val="24"/>
        </w:rPr>
        <w:t xml:space="preserve">включая те случаи, </w:t>
      </w:r>
      <w:r w:rsidR="007508E9"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Pr>
          <w:rFonts w:ascii="GHEA Grapalat" w:hAnsi="GHEA Grapalat"/>
          <w:sz w:val="24"/>
          <w:szCs w:val="24"/>
          <w:lang w:val="hy-AM"/>
        </w:rPr>
        <w:t xml:space="preserve"> </w:t>
      </w:r>
      <w:r w:rsidR="007508E9">
        <w:rPr>
          <w:rFonts w:ascii="GHEA Grapalat" w:hAnsi="GHEA Grapalat"/>
          <w:sz w:val="24"/>
          <w:szCs w:val="24"/>
        </w:rPr>
        <w:t>агента</w:t>
      </w:r>
      <w:r w:rsidR="002D3C23">
        <w:rPr>
          <w:rFonts w:ascii="GHEA Grapalat" w:hAnsi="GHEA Grapalat"/>
          <w:sz w:val="24"/>
          <w:szCs w:val="24"/>
        </w:rPr>
        <w:t xml:space="preserve"> (исполнителя)</w:t>
      </w:r>
      <w:r w:rsidR="007508E9" w:rsidRPr="00F8703D">
        <w:t>,</w:t>
      </w:r>
      <w:r w:rsidR="007508E9">
        <w:rPr>
          <w:rFonts w:asciiTheme="minorHAnsi" w:hAnsiTheme="minorHAnsi"/>
        </w:rPr>
        <w:t xml:space="preserve"> </w:t>
      </w:r>
      <w:r w:rsidR="0057264D">
        <w:rPr>
          <w:rFonts w:ascii="GHEA Grapalat" w:hAnsi="GHEA Grapalat"/>
          <w:sz w:val="24"/>
          <w:szCs w:val="24"/>
        </w:rPr>
        <w:t xml:space="preserve">то </w:t>
      </w:r>
      <w:r w:rsidR="002D3C23"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2D3C23" w:rsidRPr="00D3436F">
        <w:rPr>
          <w:rFonts w:ascii="GHEA Grapalat" w:hAnsi="GHEA Grapalat"/>
          <w:sz w:val="24"/>
          <w:szCs w:val="24"/>
        </w:rPr>
        <w:t xml:space="preserve"> </w:t>
      </w:r>
      <w:r w:rsidR="002D3C23">
        <w:rPr>
          <w:rFonts w:ascii="GHEA Grapalat" w:hAnsi="GHEA Grapalat"/>
        </w:rPr>
        <w:t xml:space="preserve">в электронной форме </w:t>
      </w:r>
      <w:r w:rsidR="002D3C23"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18B3169"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F33D97" w14:textId="77777777" w:rsidR="00FC5373" w:rsidRPr="00AA7117"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 xml:space="preserve">8.8.1 В случае, если до заключения договора со стороны заказчика выясняется, что участник включён в список, предусмотренный подпунктом 2 пункта 2 решения </w:t>
      </w:r>
      <w:r w:rsidRPr="00BB0C4D">
        <w:rPr>
          <w:rFonts w:ascii="GHEA Grapalat" w:hAnsi="GHEA Grapalat" w:cs="Sylfaen"/>
          <w:sz w:val="24"/>
          <w:szCs w:val="24"/>
        </w:rPr>
        <w:lastRenderedPageBreak/>
        <w:t>Правительства РА от 20.06.2025 № 817-А, заявка участника отклоняется.</w:t>
      </w:r>
    </w:p>
    <w:p w14:paraId="558ECFC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2C4E95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7399537"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71E1F32"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99F8E31"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91EBD27"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4B425B"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w:t>
      </w:r>
      <w:r w:rsidR="00BD06DB" w:rsidRPr="00551FD6">
        <w:rPr>
          <w:rFonts w:ascii="GHEA Grapalat" w:hAnsi="GHEA Grapalat"/>
        </w:rPr>
        <w:lastRenderedPageBreak/>
        <w:t>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13D77F3"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E2F656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0B527FE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702A0EE" w14:textId="77777777" w:rsidR="00EA341B"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EA341B">
        <w:rPr>
          <w:rFonts w:ascii="GHEA Grapalat" w:hAnsi="GHEA Grapalat" w:cs="Sylfaen"/>
        </w:rPr>
        <w:t>:</w:t>
      </w:r>
    </w:p>
    <w:p w14:paraId="3AE4B1A3" w14:textId="77777777" w:rsidR="006D55DC" w:rsidRDefault="00EA341B"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агента</w:t>
      </w:r>
      <w:r w:rsidR="00C81D93">
        <w:rPr>
          <w:rFonts w:ascii="GHEA Grapalat" w:hAnsi="GHEA Grapalat" w:cs="Sylfaen"/>
        </w:rPr>
        <w:t xml:space="preserve"> (исполнителя)</w:t>
      </w:r>
      <w:r>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727F98B2" w14:textId="77777777" w:rsidR="00EA341B" w:rsidRPr="00686E1A" w:rsidRDefault="00CC4C4C" w:rsidP="00EA341B">
      <w:pPr>
        <w:widowControl w:val="0"/>
        <w:tabs>
          <w:tab w:val="left" w:pos="0"/>
        </w:tabs>
        <w:ind w:left="-284" w:firstLine="284"/>
        <w:jc w:val="both"/>
        <w:rPr>
          <w:rFonts w:ascii="GHEA Grapalat" w:hAnsi="GHEA Grapalat"/>
        </w:rPr>
      </w:pPr>
      <w:r>
        <w:rPr>
          <w:rFonts w:ascii="GHEA Grapalat" w:hAnsi="GHEA Grapalat" w:cs="Sylfaen"/>
        </w:rPr>
        <w:t>-</w:t>
      </w:r>
      <w:r w:rsidR="00EA341B" w:rsidRPr="00686E1A">
        <w:rPr>
          <w:rFonts w:ascii="GHEA Grapalat" w:hAnsi="GHEA Grapalat"/>
        </w:rPr>
        <w:t xml:space="preserve"> </w:t>
      </w:r>
      <w:r>
        <w:rPr>
          <w:rFonts w:ascii="GHEA Grapalat" w:hAnsi="GHEA Grapalat"/>
        </w:rPr>
        <w:t>о</w:t>
      </w:r>
      <w:r w:rsidR="00EA341B" w:rsidRPr="00686E1A">
        <w:rPr>
          <w:rFonts w:ascii="GHEA Grapalat" w:hAnsi="GHEA Grapalat"/>
        </w:rPr>
        <w:t>бстоятельство, предусмотренное в пункте 8.</w:t>
      </w:r>
      <w:r w:rsidR="00EA341B">
        <w:rPr>
          <w:rFonts w:ascii="GHEA Grapalat" w:hAnsi="GHEA Grapalat"/>
        </w:rPr>
        <w:t>8</w:t>
      </w:r>
      <w:r w:rsidR="00EA341B" w:rsidRPr="00686E1A">
        <w:rPr>
          <w:rFonts w:ascii="GHEA Grapalat" w:hAnsi="GHEA Grapalat"/>
          <w:lang w:val="hy-AM"/>
        </w:rPr>
        <w:t>.1</w:t>
      </w:r>
      <w:r w:rsidR="00EA341B" w:rsidRPr="00686E1A">
        <w:rPr>
          <w:rFonts w:ascii="GHEA Grapalat" w:hAnsi="GHEA Grapalat"/>
        </w:rPr>
        <w:t xml:space="preserve"> части</w:t>
      </w:r>
      <w:r w:rsidR="00EA341B" w:rsidRPr="00686E1A">
        <w:rPr>
          <w:rFonts w:ascii="GHEA Grapalat" w:hAnsi="GHEA Grapalat"/>
          <w:lang w:val="hy-AM"/>
        </w:rPr>
        <w:t xml:space="preserve"> 1</w:t>
      </w:r>
      <w:r w:rsidR="00EA341B"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2411E6BE" w14:textId="77777777" w:rsidR="00EA341B" w:rsidRPr="0087724F" w:rsidRDefault="00EA341B" w:rsidP="00B46D58">
      <w:pPr>
        <w:widowControl w:val="0"/>
        <w:tabs>
          <w:tab w:val="left" w:pos="1276"/>
        </w:tabs>
        <w:spacing w:after="160"/>
        <w:ind w:firstLine="567"/>
        <w:jc w:val="both"/>
        <w:rPr>
          <w:rFonts w:ascii="GHEA Grapalat" w:hAnsi="GHEA Grapalat"/>
        </w:rPr>
      </w:pPr>
    </w:p>
    <w:p w14:paraId="5DCDC71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A5B7C7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1F90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67A822A"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4E06730"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FE385CA"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14:paraId="269058B2"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0AA774F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53FDCF5"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E0C950C"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3BEB25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5CDA52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459D51"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2B0DF3A"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67093C2"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7E12B3A"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444414A"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1989790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9F5679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933E4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9CA104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7DE3FE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45E319"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 xml:space="preserve">Проект договора </w:t>
      </w:r>
      <w:r w:rsidR="000313A6" w:rsidRPr="009044F1">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82604A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58E75C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754A3D91"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3C28ECDF" w14:textId="77777777" w:rsidR="00E271A0" w:rsidRDefault="00384973">
      <w:pPr>
        <w:rPr>
          <w:rFonts w:ascii="GHEA Grapalat" w:hAnsi="GHEA Grapalat" w:cs="Sylfaen"/>
        </w:rPr>
      </w:pPr>
      <w:r>
        <w:rPr>
          <w:rFonts w:ascii="GHEA Grapalat" w:hAnsi="GHEA Grapalat" w:cs="Sylfaen"/>
        </w:rPr>
        <w:t>-----------------------------------------------</w:t>
      </w:r>
    </w:p>
    <w:p w14:paraId="0913F0F8"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D10184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D80793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54B724DF" w14:textId="77777777" w:rsidR="0085658A" w:rsidRDefault="0085658A">
      <w:pPr>
        <w:rPr>
          <w:rFonts w:ascii="GHEA Grapalat" w:hAnsi="GHEA Grapalat"/>
        </w:rPr>
      </w:pPr>
    </w:p>
    <w:p w14:paraId="110E5C73" w14:textId="77777777" w:rsidR="00CD2651" w:rsidRPr="00D532B5" w:rsidDel="009A515F" w:rsidRDefault="00055FCF">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6EFD6EA8" w14:textId="77777777" w:rsidR="00816D27" w:rsidRDefault="00816D27">
      <w:pPr>
        <w:rPr>
          <w:rFonts w:ascii="GHEA Grapalat" w:hAnsi="GHEA Grapalat" w:cs="Sylfaen"/>
        </w:rPr>
      </w:pPr>
      <w:r>
        <w:rPr>
          <w:rFonts w:ascii="GHEA Grapalat" w:hAnsi="GHEA Grapalat" w:cs="Sylfaen"/>
        </w:rPr>
        <w:br w:type="page"/>
      </w:r>
    </w:p>
    <w:p w14:paraId="0B8B1CCB"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53183E">
        <w:rPr>
          <w:rFonts w:ascii="GHEA Grapalat" w:hAnsi="GHEA Grapalat"/>
        </w:rPr>
        <w:t xml:space="preserve">---- </w:t>
      </w:r>
      <w:r w:rsidR="007D69E3" w:rsidRPr="00853D2D">
        <w:rPr>
          <w:rStyle w:val="FootnoteReference"/>
          <w:rFonts w:ascii="GHEA Grapalat" w:hAnsi="GHEA Grapalat" w:cs="Sylfaen"/>
        </w:rPr>
        <w:footnoteReference w:customMarkFollows="1" w:id="6"/>
        <w:t>11</w:t>
      </w:r>
      <w:r w:rsidR="007D69E3">
        <w:rPr>
          <w:rFonts w:ascii="GHEA Grapalat" w:hAnsi="GHEA Grapalat" w:cs="Sylfaen"/>
        </w:rPr>
        <w:t xml:space="preserve">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14:paraId="72DC51AA"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935D04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083443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6DD2D26"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1A011E"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66A9AE8B"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 xml:space="preserve">тся в размере </w:t>
      </w:r>
      <w:r w:rsidR="00125AA6" w:rsidRPr="009044F1">
        <w:rPr>
          <w:rFonts w:ascii="GHEA Grapalat" w:hAnsi="GHEA Grapalat"/>
        </w:rPr>
        <w:lastRenderedPageBreak/>
        <w:t>суммы, исчисленной только за этот лот</w:t>
      </w:r>
      <w:r w:rsidR="00DC14CE">
        <w:rPr>
          <w:rFonts w:ascii="GHEA Grapalat" w:hAnsi="GHEA Grapalat"/>
        </w:rPr>
        <w:t>.</w:t>
      </w:r>
    </w:p>
    <w:p w14:paraId="1699F1C0" w14:textId="77777777" w:rsidR="002807DD" w:rsidRDefault="002807DD" w:rsidP="002807DD">
      <w:pPr>
        <w:rPr>
          <w:rFonts w:ascii="GHEA Grapalat" w:hAnsi="GHEA Grapalat"/>
          <w:b/>
        </w:rPr>
      </w:pPr>
      <w:r>
        <w:rPr>
          <w:rFonts w:ascii="GHEA Grapalat" w:hAnsi="GHEA Grapalat"/>
          <w:b/>
        </w:rPr>
        <w:t xml:space="preserve">                         </w:t>
      </w:r>
    </w:p>
    <w:p w14:paraId="2ADC11C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7A25CD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0ACFF59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70CE9F5"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757848DF"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290904B" w14:textId="77777777" w:rsidR="00DA751A" w:rsidRDefault="00DA751A" w:rsidP="002807DD">
      <w:pPr>
        <w:rPr>
          <w:rFonts w:ascii="GHEA Grapalat" w:hAnsi="GHEA Grapalat"/>
          <w:b/>
        </w:rPr>
      </w:pPr>
    </w:p>
    <w:p w14:paraId="1EFC5BB3"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52569C52" w14:textId="77777777" w:rsidR="002807DD" w:rsidRPr="009044F1" w:rsidRDefault="002807DD" w:rsidP="002807DD">
      <w:pPr>
        <w:rPr>
          <w:rFonts w:ascii="GHEA Grapalat" w:hAnsi="GHEA Grapalat" w:cs="Arial"/>
          <w:b/>
        </w:rPr>
      </w:pPr>
    </w:p>
    <w:p w14:paraId="5FB7DBC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76D03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81E7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14:paraId="12F7D29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856E1EB"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825BFE6"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B3FB7FD"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825229"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w:t>
      </w:r>
      <w:r w:rsidRPr="00216702">
        <w:rPr>
          <w:rFonts w:ascii="GHEA Grapalat" w:hAnsi="GHEA Grapalat"/>
        </w:rPr>
        <w:lastRenderedPageBreak/>
        <w:t>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0969C13"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CEE730C"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2C06DA6"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3B4E6C"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D3C6C4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21216D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B02068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7C212A9"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B52A328"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C49ED21"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B1ADC49"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81B96F"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BB393C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3399CA0"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43A83DC"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3E171AE"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AD2E31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75FFDF9"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89EE789"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32567CE"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D0C3F6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9E905A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B8B544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B2C0100"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22F5076"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2EBB9F" w14:textId="77777777" w:rsidR="00167353" w:rsidRPr="009044F1" w:rsidRDefault="00167353" w:rsidP="00167353">
      <w:pPr>
        <w:widowControl w:val="0"/>
        <w:spacing w:after="160"/>
        <w:jc w:val="both"/>
        <w:rPr>
          <w:rFonts w:ascii="GHEA Grapalat" w:hAnsi="GHEA Grapalat" w:cs="Sylfaen"/>
          <w:b/>
        </w:rPr>
      </w:pPr>
    </w:p>
    <w:p w14:paraId="37E0AD29" w14:textId="77777777" w:rsidR="004373E3" w:rsidRDefault="004373E3" w:rsidP="00B46D58">
      <w:pPr>
        <w:rPr>
          <w:rFonts w:ascii="GHEA Grapalat" w:hAnsi="GHEA Grapalat"/>
          <w:b/>
        </w:rPr>
      </w:pPr>
    </w:p>
    <w:p w14:paraId="415FD509" w14:textId="77777777" w:rsidR="00503980" w:rsidRDefault="00503980">
      <w:pPr>
        <w:rPr>
          <w:rFonts w:ascii="GHEA Grapalat" w:hAnsi="GHEA Grapalat"/>
          <w:b/>
        </w:rPr>
      </w:pPr>
      <w:r>
        <w:rPr>
          <w:rFonts w:ascii="GHEA Grapalat" w:hAnsi="GHEA Grapalat"/>
          <w:b/>
        </w:rPr>
        <w:br w:type="page"/>
      </w:r>
    </w:p>
    <w:p w14:paraId="147C9DA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BB7D76C" w14:textId="77777777" w:rsidR="008842CE" w:rsidRPr="00374F4A" w:rsidRDefault="008842CE" w:rsidP="00B46D58">
      <w:pPr>
        <w:widowControl w:val="0"/>
        <w:spacing w:after="160"/>
        <w:jc w:val="center"/>
        <w:rPr>
          <w:rFonts w:ascii="GHEA Grapalat" w:hAnsi="GHEA Grapalat"/>
          <w:b/>
        </w:rPr>
      </w:pPr>
    </w:p>
    <w:p w14:paraId="26D00AF9" w14:textId="048EB19F"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49A0">
        <w:rPr>
          <w:rFonts w:ascii="GHEA Grapalat" w:hAnsi="GHEA Grapalat"/>
          <w:b/>
        </w:rPr>
        <w:t>ЗАПРОС КОТИРОВОК</w:t>
      </w:r>
    </w:p>
    <w:p w14:paraId="1641C9E7" w14:textId="77777777" w:rsidR="00096865" w:rsidRPr="009044F1" w:rsidRDefault="00096865" w:rsidP="00B46D58">
      <w:pPr>
        <w:widowControl w:val="0"/>
        <w:spacing w:after="160"/>
        <w:jc w:val="center"/>
        <w:rPr>
          <w:rFonts w:ascii="GHEA Grapalat" w:hAnsi="GHEA Grapalat"/>
        </w:rPr>
      </w:pPr>
    </w:p>
    <w:p w14:paraId="74EB556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338D4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62B92A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0A6A0C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3740B40" w14:textId="77777777" w:rsidR="00140A36" w:rsidRDefault="00140A36" w:rsidP="00B46D58">
      <w:pPr>
        <w:widowControl w:val="0"/>
        <w:spacing w:after="160"/>
        <w:jc w:val="center"/>
        <w:rPr>
          <w:rFonts w:ascii="GHEA Grapalat" w:hAnsi="GHEA Grapalat"/>
          <w:b/>
        </w:rPr>
      </w:pPr>
    </w:p>
    <w:p w14:paraId="25E07F3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07D99E8"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D8617D8"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C4DAD0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AF3030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7C7697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14:paraId="1B1554A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C5D4E41" w14:textId="77777777" w:rsidR="00B2550C" w:rsidRPr="008C1FF8"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color w:val="1F1F1F"/>
          <w:sz w:val="24"/>
          <w:szCs w:val="24"/>
          <w:lang w:val="ru-RU"/>
        </w:rPr>
      </w:pPr>
      <w:r>
        <w:rPr>
          <w:rFonts w:ascii="GHEA Grapalat" w:hAnsi="GHEA Grapalat"/>
          <w:sz w:val="24"/>
          <w:szCs w:val="24"/>
          <w:lang w:val="ru-RU"/>
        </w:rPr>
        <w:t xml:space="preserve">2.6.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428FE74F"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25A9976B"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lastRenderedPageBreak/>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1</w:t>
      </w:r>
      <w:r w:rsidRPr="008C1FF8">
        <w:rPr>
          <w:rStyle w:val="y2iqfc"/>
          <w:rFonts w:ascii="GHEA Grapalat" w:hAnsi="GHEA Grapalat"/>
          <w:color w:val="1F1F1F"/>
          <w:sz w:val="24"/>
          <w:szCs w:val="24"/>
          <w:lang w:val="ru-RU"/>
        </w:rPr>
        <w:t xml:space="preserve"> и документы, предусмотренные этим подпунктом,</w:t>
      </w:r>
    </w:p>
    <w:p w14:paraId="7622B5EA"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2</w:t>
      </w:r>
      <w:r w:rsidRPr="008C1FF8">
        <w:rPr>
          <w:rStyle w:val="y2iqfc"/>
          <w:rFonts w:ascii="GHEA Grapalat" w:hAnsi="GHEA Grapalat"/>
          <w:color w:val="1F1F1F"/>
          <w:sz w:val="24"/>
          <w:szCs w:val="24"/>
          <w:lang w:val="ru-RU"/>
        </w:rPr>
        <w:t xml:space="preserve"> и документам, предусмотренным этим подпунктом,</w:t>
      </w:r>
    </w:p>
    <w:p w14:paraId="2CA9CE3E" w14:textId="77777777" w:rsidR="00B2550C" w:rsidRPr="008C1FF8" w:rsidRDefault="00B2550C" w:rsidP="00B2550C">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3</w:t>
      </w:r>
      <w:r w:rsidRPr="008C1FF8">
        <w:rPr>
          <w:rStyle w:val="y2iqfc"/>
          <w:rFonts w:ascii="GHEA Grapalat" w:hAnsi="GHEA Grapalat"/>
          <w:color w:val="1F1F1F"/>
          <w:sz w:val="24"/>
          <w:szCs w:val="24"/>
          <w:lang w:val="ru-RU"/>
        </w:rPr>
        <w:t xml:space="preserve"> и требуемые им документы.</w:t>
      </w:r>
    </w:p>
    <w:p w14:paraId="0959DA4C" w14:textId="77777777" w:rsidR="00E52441" w:rsidRPr="00925DE0" w:rsidRDefault="00E52441" w:rsidP="00E24455">
      <w:pPr>
        <w:widowControl w:val="0"/>
        <w:spacing w:after="160" w:line="360" w:lineRule="auto"/>
        <w:jc w:val="center"/>
        <w:rPr>
          <w:rFonts w:ascii="GHEA Grapalat" w:hAnsi="GHEA Grapalat"/>
          <w:b/>
        </w:rPr>
      </w:pPr>
    </w:p>
    <w:p w14:paraId="57184ACF"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9FABFB0"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0398B0A3" w14:textId="6C5AB394"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EC3321">
        <w:rPr>
          <w:rFonts w:ascii="GHEA Grapalat" w:hAnsi="GHEA Grapalat"/>
        </w:rPr>
        <w:t>двух</w:t>
      </w:r>
      <w:r w:rsidRPr="002658C9">
        <w:rPr>
          <w:rFonts w:ascii="GHEA Grapalat" w:hAnsi="GHEA Grapalat"/>
        </w:rPr>
        <w:t>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3BD0DB2"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C32D2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8A7C93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7DF4EF2"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CE47F71"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4F9F0A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935339"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35EC900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4F5EC3C5" w14:textId="77777777" w:rsidR="009C1687" w:rsidRDefault="009C1687">
      <w:pPr>
        <w:rPr>
          <w:rFonts w:ascii="GHEA Grapalat" w:hAnsi="GHEA Grapalat"/>
          <w:b/>
        </w:rPr>
      </w:pPr>
    </w:p>
    <w:p w14:paraId="01894B3D" w14:textId="77777777" w:rsidR="00107A05" w:rsidRDefault="00107A05">
      <w:pPr>
        <w:rPr>
          <w:rFonts w:ascii="GHEA Grapalat" w:hAnsi="GHEA Grapalat"/>
          <w:b/>
        </w:rPr>
      </w:pPr>
      <w:r>
        <w:rPr>
          <w:rFonts w:ascii="GHEA Grapalat" w:hAnsi="GHEA Grapalat"/>
          <w:b/>
        </w:rPr>
        <w:br w:type="page"/>
      </w:r>
    </w:p>
    <w:p w14:paraId="0B182181"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7CA0A23" w14:textId="568C3617"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82B9F">
        <w:rPr>
          <w:rFonts w:ascii="GHEA Grapalat" w:hAnsi="GHEA Grapalat"/>
          <w:b/>
          <w:sz w:val="24"/>
          <w:szCs w:val="24"/>
        </w:rPr>
        <w:t>HFF-GH-NPTcDzB -2025/2</w:t>
      </w:r>
    </w:p>
    <w:p w14:paraId="5CF3AF80" w14:textId="77777777" w:rsidR="00B2572B" w:rsidRDefault="00B2572B" w:rsidP="00B46D58">
      <w:pPr>
        <w:widowControl w:val="0"/>
        <w:spacing w:after="120"/>
        <w:jc w:val="center"/>
        <w:rPr>
          <w:rFonts w:ascii="GHEA Grapalat" w:hAnsi="GHEA Grapalat" w:cs="Sylfaen"/>
          <w:b/>
        </w:rPr>
      </w:pPr>
    </w:p>
    <w:p w14:paraId="0BA0AE4D" w14:textId="77777777" w:rsidR="00D87B1D" w:rsidRPr="00374F4A" w:rsidRDefault="00D87B1D" w:rsidP="00B46D58">
      <w:pPr>
        <w:widowControl w:val="0"/>
        <w:spacing w:after="120"/>
        <w:jc w:val="center"/>
        <w:rPr>
          <w:rFonts w:ascii="GHEA Grapalat" w:hAnsi="GHEA Grapalat" w:cs="Sylfaen"/>
          <w:b/>
        </w:rPr>
      </w:pPr>
    </w:p>
    <w:p w14:paraId="2E4B698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E1D6586"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8CC7F99" w14:textId="77777777" w:rsidR="00B2572B" w:rsidRPr="00374F4A" w:rsidRDefault="00B2572B" w:rsidP="00B46D58">
      <w:pPr>
        <w:widowControl w:val="0"/>
        <w:spacing w:after="120"/>
        <w:jc w:val="center"/>
        <w:rPr>
          <w:rFonts w:ascii="GHEA Grapalat" w:hAnsi="GHEA Grapalat"/>
        </w:rPr>
      </w:pPr>
    </w:p>
    <w:p w14:paraId="0847FA1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C51C7E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86DCAD1"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70AAA1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2BF910" w14:textId="1DE5EA3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82B9F">
        <w:rPr>
          <w:rFonts w:ascii="GHEA Grapalat" w:hAnsi="GHEA Grapalat"/>
          <w:b/>
        </w:rPr>
        <w:t>HFF-GH-NPTcDzB -2025/2</w:t>
      </w:r>
      <w:r w:rsidR="006132ED">
        <w:rPr>
          <w:rFonts w:ascii="GHEA Grapalat" w:hAnsi="GHEA Grapalat"/>
        </w:rPr>
        <w:t>"</w:t>
      </w:r>
    </w:p>
    <w:p w14:paraId="34FECA4F"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DA3F6F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646396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F14C57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E81DA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5C75F9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CAA4945" w14:textId="77777777" w:rsidR="000612B9" w:rsidRDefault="000612B9" w:rsidP="00B46D58">
      <w:pPr>
        <w:jc w:val="both"/>
        <w:rPr>
          <w:rFonts w:ascii="GHEA Grapalat" w:hAnsi="GHEA Grapalat"/>
        </w:rPr>
      </w:pPr>
    </w:p>
    <w:p w14:paraId="1BC99EC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0DC1EE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79AD7D1" w14:textId="77777777" w:rsidR="000612B9" w:rsidRDefault="000612B9" w:rsidP="00B46D58">
      <w:pPr>
        <w:jc w:val="both"/>
        <w:rPr>
          <w:rFonts w:ascii="GHEA Grapalat" w:hAnsi="GHEA Grapalat"/>
        </w:rPr>
      </w:pPr>
    </w:p>
    <w:p w14:paraId="4A563A7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90E341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F0FAB2" w14:textId="77777777" w:rsidR="00B138F3" w:rsidRDefault="00B138F3" w:rsidP="00B46D58">
      <w:pPr>
        <w:jc w:val="both"/>
        <w:rPr>
          <w:rFonts w:ascii="GHEA Grapalat" w:hAnsi="GHEA Grapalat"/>
        </w:rPr>
      </w:pPr>
    </w:p>
    <w:p w14:paraId="17CE5C2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2B2F83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6E88BCE" w14:textId="77777777" w:rsidR="00B138F3" w:rsidRDefault="00B138F3" w:rsidP="00F96993">
      <w:pPr>
        <w:jc w:val="both"/>
        <w:rPr>
          <w:rFonts w:ascii="GHEA Grapalat" w:hAnsi="GHEA Grapalat"/>
        </w:rPr>
      </w:pPr>
    </w:p>
    <w:p w14:paraId="2248180F"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2CFB01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4A36ED9" w14:textId="77777777" w:rsidR="00B16483" w:rsidRDefault="00B16483" w:rsidP="00F96993">
      <w:pPr>
        <w:jc w:val="both"/>
        <w:rPr>
          <w:rFonts w:ascii="GHEA Grapalat" w:hAnsi="GHEA Grapalat"/>
          <w:sz w:val="18"/>
          <w:szCs w:val="18"/>
        </w:rPr>
      </w:pPr>
    </w:p>
    <w:p w14:paraId="7CE0446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2AD583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F1E41BA" w14:textId="77777777" w:rsidR="00B16483" w:rsidRPr="00D3436F" w:rsidRDefault="00B16483" w:rsidP="00B16483">
      <w:pPr>
        <w:tabs>
          <w:tab w:val="left" w:pos="7371"/>
        </w:tabs>
        <w:spacing w:after="160"/>
        <w:ind w:left="3544" w:firstLine="3"/>
        <w:jc w:val="both"/>
        <w:rPr>
          <w:rFonts w:ascii="GHEA Grapalat" w:hAnsi="GHEA Grapalat"/>
          <w:sz w:val="16"/>
        </w:rPr>
      </w:pPr>
    </w:p>
    <w:p w14:paraId="16CC26D5" w14:textId="77777777" w:rsidR="00B0401C" w:rsidRDefault="00B0401C" w:rsidP="00B46D58">
      <w:pPr>
        <w:widowControl w:val="0"/>
        <w:jc w:val="both"/>
        <w:rPr>
          <w:rFonts w:ascii="GHEA Grapalat" w:hAnsi="GHEA Grapalat"/>
        </w:rPr>
      </w:pPr>
    </w:p>
    <w:p w14:paraId="30FA7DF1" w14:textId="77777777" w:rsidR="00B0401C" w:rsidRDefault="00B0401C" w:rsidP="00B46D58">
      <w:pPr>
        <w:widowControl w:val="0"/>
        <w:jc w:val="both"/>
        <w:rPr>
          <w:rFonts w:ascii="GHEA Grapalat" w:hAnsi="GHEA Grapalat"/>
        </w:rPr>
      </w:pPr>
    </w:p>
    <w:p w14:paraId="14BE41BF" w14:textId="77777777" w:rsidR="00B0401C" w:rsidRDefault="00B0401C" w:rsidP="00B46D58">
      <w:pPr>
        <w:widowControl w:val="0"/>
        <w:jc w:val="both"/>
        <w:rPr>
          <w:rFonts w:ascii="GHEA Grapalat" w:hAnsi="GHEA Grapalat"/>
        </w:rPr>
      </w:pPr>
    </w:p>
    <w:p w14:paraId="61ED02E4" w14:textId="77777777" w:rsidR="00B0401C" w:rsidRDefault="00B0401C" w:rsidP="00B46D58">
      <w:pPr>
        <w:widowControl w:val="0"/>
        <w:jc w:val="both"/>
        <w:rPr>
          <w:rFonts w:ascii="GHEA Grapalat" w:hAnsi="GHEA Grapalat"/>
        </w:rPr>
      </w:pPr>
    </w:p>
    <w:p w14:paraId="5C94E21B"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6B31A9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011266C" w14:textId="77777777" w:rsidR="00D87B1D" w:rsidRDefault="00D87B1D" w:rsidP="00B46D58">
      <w:pPr>
        <w:widowControl w:val="0"/>
        <w:spacing w:after="120"/>
        <w:ind w:left="2835"/>
        <w:jc w:val="both"/>
        <w:rPr>
          <w:rFonts w:ascii="GHEA Grapalat" w:hAnsi="GHEA Grapalat"/>
          <w:sz w:val="16"/>
        </w:rPr>
      </w:pPr>
    </w:p>
    <w:p w14:paraId="1CFBBCDA"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088B2D8"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1741AC10" w14:textId="77777777" w:rsidR="00833D4F" w:rsidRPr="001E7AA5" w:rsidRDefault="00833D4F" w:rsidP="00833D4F">
      <w:pPr>
        <w:rPr>
          <w:rFonts w:ascii="GHEA Grapalat" w:hAnsi="GHEA Grapalat"/>
          <w:i/>
          <w:sz w:val="16"/>
          <w:vertAlign w:val="superscript"/>
          <w:lang w:val="es-ES"/>
        </w:rPr>
      </w:pPr>
    </w:p>
    <w:p w14:paraId="4D72A001" w14:textId="53045A8A" w:rsidR="006B3E56" w:rsidRPr="00EF3DB6" w:rsidRDefault="00833D4F" w:rsidP="00EE0877">
      <w:pPr>
        <w:rPr>
          <w:rFonts w:ascii="GHEA Grapalat" w:hAnsi="GHEA Grapalat" w:cs="Arial"/>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3"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5D49A0">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782B9F">
        <w:rPr>
          <w:rFonts w:ascii="GHEA Grapalat" w:hAnsi="GHEA Grapalat"/>
          <w:b/>
        </w:rPr>
        <w:t>HFF-GH-NPTcDzB -2025/2</w:t>
      </w:r>
      <w:r w:rsidRPr="001E7AA5">
        <w:rPr>
          <w:rFonts w:ascii="GHEA Grapalat" w:hAnsi="GHEA Grapalat"/>
        </w:rPr>
        <w:t>*,</w:t>
      </w:r>
      <w:r w:rsidRPr="006F3CBD">
        <w:rPr>
          <w:rFonts w:ascii="GHEA Grapalat" w:hAnsi="GHEA Grapalat"/>
          <w:color w:val="000000" w:themeColor="text1"/>
        </w:rPr>
        <w:t xml:space="preserve"> </w:t>
      </w:r>
    </w:p>
    <w:p w14:paraId="41712290" w14:textId="7C85E8C5"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782B9F">
        <w:rPr>
          <w:rFonts w:ascii="GHEA Grapalat" w:hAnsi="GHEA Grapalat"/>
          <w:b/>
        </w:rPr>
        <w:t>HFF-GH-NPTcDzB -2025/2</w:t>
      </w:r>
    </w:p>
    <w:p w14:paraId="2C47C88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58E4B131" w14:textId="1C0BE94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D49A0">
        <w:rPr>
          <w:rFonts w:ascii="GHEA Grapalat" w:hAnsi="GHEA Grapalat"/>
        </w:rPr>
        <w:t>ЗАПРОС КОТИРОВОК</w:t>
      </w:r>
      <w:r>
        <w:rPr>
          <w:rFonts w:ascii="GHEA Grapalat" w:hAnsi="GHEA Grapalat"/>
        </w:rPr>
        <w:t xml:space="preserve"> случая     одновременного </w:t>
      </w:r>
    </w:p>
    <w:p w14:paraId="586E8FF2"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4952D6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9FA9C6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E4E33A4"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92004D4"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C66025E" w14:textId="77777777" w:rsidR="006B3E56" w:rsidRDefault="006B3E56" w:rsidP="00B46D58">
      <w:pPr>
        <w:widowControl w:val="0"/>
        <w:spacing w:after="16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075C9AF"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C70A06"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2BD88503" w14:textId="77777777" w:rsidR="00B0401C" w:rsidDel="007906A2" w:rsidRDefault="00503980" w:rsidP="00B0401C">
      <w:pPr>
        <w:widowControl w:val="0"/>
        <w:tabs>
          <w:tab w:val="left" w:pos="1134"/>
        </w:tabs>
        <w:spacing w:after="160"/>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0"/>
        <w:t>**</w:t>
      </w:r>
      <w:r>
        <w:rPr>
          <w:rFonts w:ascii="GHEA Grapalat" w:hAnsi="GHEA Grapalat"/>
          <w:sz w:val="32"/>
          <w:szCs w:val="32"/>
        </w:rPr>
        <w:t xml:space="preserve"> .</w:t>
      </w:r>
      <w:r w:rsidR="006B3E56" w:rsidRPr="00503980">
        <w:rPr>
          <w:rFonts w:ascii="GHEA Grapalat" w:hAnsi="GHEA Grapalat"/>
          <w:sz w:val="32"/>
          <w:szCs w:val="32"/>
        </w:rPr>
        <w:t xml:space="preserve"> </w:t>
      </w:r>
    </w:p>
    <w:p w14:paraId="2C738F18"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68455EBD"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48505C64" w14:textId="77777777" w:rsidR="006B3E56" w:rsidRPr="00770B03" w:rsidRDefault="006B3E56" w:rsidP="00B46D58">
      <w:pPr>
        <w:tabs>
          <w:tab w:val="left" w:pos="7371"/>
        </w:tabs>
        <w:spacing w:after="160"/>
        <w:ind w:left="3544" w:firstLine="3"/>
        <w:jc w:val="both"/>
        <w:rPr>
          <w:rFonts w:ascii="GHEA Grapalat" w:hAnsi="GHEA Grapalat"/>
          <w:sz w:val="16"/>
        </w:rPr>
      </w:pPr>
    </w:p>
    <w:p w14:paraId="4DF5391A"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9C6CF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0C32D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60835E7"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408D528" w14:textId="77777777" w:rsidR="00652A78" w:rsidRDefault="00123294">
      <w:pPr>
        <w:rPr>
          <w:ins w:id="6" w:author="Inesa Kocharyan" w:date="2021-09-01T14:04:00Z"/>
          <w:rFonts w:ascii="GHEA Grapalat" w:hAnsi="GHEA Grapalat"/>
          <w:b/>
        </w:rPr>
      </w:pPr>
      <w:r>
        <w:rPr>
          <w:rFonts w:ascii="GHEA Grapalat" w:hAnsi="GHEA Grapalat"/>
          <w:b/>
        </w:rPr>
        <w:br w:type="page"/>
      </w:r>
    </w:p>
    <w:p w14:paraId="51E62B48" w14:textId="77777777" w:rsidR="002B66A2" w:rsidRPr="009044F1" w:rsidRDefault="002B66A2" w:rsidP="002B66A2">
      <w:pPr>
        <w:pStyle w:val="Heading3"/>
        <w:keepNext w:val="0"/>
        <w:widowControl w:val="0"/>
        <w:spacing w:after="160" w:line="240" w:lineRule="auto"/>
        <w:ind w:firstLine="567"/>
        <w:jc w:val="right"/>
        <w:rPr>
          <w:rFonts w:ascii="GHEA Grapalat" w:hAnsi="GHEA Grapalat" w:cs="Arial"/>
          <w:b/>
          <w:i w:val="0"/>
          <w:sz w:val="24"/>
          <w:szCs w:val="24"/>
        </w:rPr>
      </w:pPr>
      <w:ins w:id="7" w:author="Inesa Kocharyan" w:date="2025-03-21T20:32:00Z">
        <w:r>
          <w:rPr>
            <w:rFonts w:ascii="GHEA Grapalat" w:hAnsi="GHEA Grapalat"/>
            <w:b/>
          </w:rPr>
          <w:lastRenderedPageBreak/>
          <w:br w:type="page"/>
        </w:r>
      </w:ins>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0B52F2">
        <w:rPr>
          <w:rFonts w:ascii="GHEA Grapalat" w:hAnsi="GHEA Grapalat"/>
          <w:b/>
          <w:i w:val="0"/>
          <w:sz w:val="24"/>
          <w:szCs w:val="24"/>
        </w:rPr>
        <w:t>1</w:t>
      </w:r>
    </w:p>
    <w:p w14:paraId="06175B80" w14:textId="0324ABF9" w:rsidR="002B66A2" w:rsidRPr="009044F1" w:rsidRDefault="002B66A2" w:rsidP="002B66A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82B9F">
        <w:rPr>
          <w:rFonts w:ascii="GHEA Grapalat" w:hAnsi="GHEA Grapalat"/>
          <w:b/>
          <w:sz w:val="24"/>
          <w:szCs w:val="24"/>
        </w:rPr>
        <w:t>HFF-GH-NPTcDzB -2025/2</w:t>
      </w:r>
      <w:r>
        <w:rPr>
          <w:rStyle w:val="FootnoteReference"/>
          <w:rFonts w:ascii="GHEA Grapalat" w:hAnsi="GHEA Grapalat"/>
          <w:b/>
          <w:sz w:val="24"/>
          <w:szCs w:val="24"/>
        </w:rPr>
        <w:footnoteReference w:customMarkFollows="1" w:id="11"/>
        <w:t>*</w:t>
      </w:r>
    </w:p>
    <w:p w14:paraId="491DF805" w14:textId="77777777" w:rsidR="002B66A2" w:rsidRPr="008C1FF8" w:rsidRDefault="002B66A2" w:rsidP="002B66A2">
      <w:pPr>
        <w:rPr>
          <w:rStyle w:val="ezkurwreuab5ozgtqnkl"/>
        </w:rPr>
      </w:pPr>
    </w:p>
    <w:p w14:paraId="1E241FE3" w14:textId="77777777" w:rsidR="00A80FC4" w:rsidRPr="002932F7" w:rsidRDefault="00A80FC4" w:rsidP="00A80FC4">
      <w:pPr>
        <w:pStyle w:val="BodyTextIndent3"/>
        <w:widowControl w:val="0"/>
        <w:jc w:val="center"/>
        <w:rPr>
          <w:rFonts w:ascii="GHEA Grapalat" w:hAnsi="GHEA Grapalat"/>
          <w:b/>
          <w:sz w:val="24"/>
          <w:szCs w:val="24"/>
        </w:rPr>
      </w:pPr>
      <w:r w:rsidRPr="002932F7">
        <w:rPr>
          <w:rFonts w:ascii="GHEA Grapalat" w:hAnsi="GHEA Grapalat"/>
          <w:b/>
          <w:sz w:val="24"/>
          <w:szCs w:val="24"/>
        </w:rPr>
        <w:t>Объявление*</w:t>
      </w:r>
    </w:p>
    <w:p w14:paraId="6AE7F80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О соответствии квалификационному критерию "опыт работы"</w:t>
      </w:r>
    </w:p>
    <w:p w14:paraId="6022A64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2C515F70"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 xml:space="preserve">___________________________________ представляет список договоров, </w:t>
      </w:r>
    </w:p>
    <w:p w14:paraId="48C71245" w14:textId="77777777" w:rsidR="00A80FC4" w:rsidRPr="002932F7"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1814BEF4" w14:textId="7A7FDD80" w:rsidR="00A80FC4" w:rsidRPr="002932F7" w:rsidRDefault="00A80FC4" w:rsidP="00A80FC4">
      <w:pPr>
        <w:widowControl w:val="0"/>
        <w:jc w:val="both"/>
        <w:rPr>
          <w:rFonts w:ascii="GHEA Grapalat" w:hAnsi="GHEA Grapalat"/>
          <w:u w:val="single"/>
        </w:rPr>
      </w:pPr>
      <w:r>
        <w:rPr>
          <w:rFonts w:ascii="GHEA Grapalat" w:hAnsi="GHEA Grapalat"/>
        </w:rPr>
        <w:t>осуществленных в 2020-2025</w:t>
      </w:r>
      <w:r w:rsidRPr="002932F7">
        <w:rPr>
          <w:rFonts w:ascii="GHEA Grapalat" w:hAnsi="GHEA Grapalat"/>
        </w:rPr>
        <w:t xml:space="preserve"> гг.</w:t>
      </w:r>
    </w:p>
    <w:p w14:paraId="6EEE60F8"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4A0AEB20"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Лот ----</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350"/>
        <w:gridCol w:w="1350"/>
        <w:gridCol w:w="2700"/>
        <w:gridCol w:w="4230"/>
      </w:tblGrid>
      <w:tr w:rsidR="00A80FC4" w:rsidRPr="002932F7" w14:paraId="17648BE7" w14:textId="77777777" w:rsidTr="00F25D73">
        <w:tc>
          <w:tcPr>
            <w:tcW w:w="10350" w:type="dxa"/>
            <w:gridSpan w:val="5"/>
            <w:vAlign w:val="center"/>
          </w:tcPr>
          <w:p w14:paraId="1FEB0D28" w14:textId="77777777" w:rsidR="00A80FC4" w:rsidRPr="002932F7" w:rsidRDefault="00A80FC4" w:rsidP="00F25D73">
            <w:pPr>
              <w:jc w:val="center"/>
              <w:rPr>
                <w:rFonts w:ascii="GHEA Grapalat" w:hAnsi="GHEA Grapalat" w:cs="Arial"/>
                <w:lang w:val="hy-AM"/>
              </w:rPr>
            </w:pPr>
            <w:r w:rsidRPr="002932F7">
              <w:rPr>
                <w:rFonts w:ascii="GHEA Grapalat" w:hAnsi="GHEA Grapalat" w:cs="Sylfaen"/>
              </w:rPr>
              <w:t>Контракты</w:t>
            </w:r>
            <w:r w:rsidRPr="002932F7">
              <w:rPr>
                <w:rFonts w:ascii="GHEA Grapalat" w:hAnsi="GHEA Grapalat" w:cs="Sylfaen"/>
                <w:lang w:val="hy-AM"/>
              </w:rPr>
              <w:t xml:space="preserve">* </w:t>
            </w:r>
          </w:p>
        </w:tc>
      </w:tr>
      <w:tr w:rsidR="00A80FC4" w:rsidRPr="002932F7" w14:paraId="51EAA172" w14:textId="77777777" w:rsidTr="00F25D73">
        <w:tc>
          <w:tcPr>
            <w:tcW w:w="10350" w:type="dxa"/>
            <w:gridSpan w:val="5"/>
            <w:vAlign w:val="center"/>
          </w:tcPr>
          <w:p w14:paraId="0757E4A1" w14:textId="77777777" w:rsidR="00A80FC4" w:rsidRPr="002932F7" w:rsidRDefault="00A80FC4" w:rsidP="00F25D73">
            <w:pPr>
              <w:jc w:val="center"/>
              <w:rPr>
                <w:rFonts w:ascii="GHEA Grapalat" w:hAnsi="GHEA Grapalat" w:cs="Sylfaen"/>
              </w:rPr>
            </w:pPr>
            <w:r w:rsidRPr="002932F7">
              <w:rPr>
                <w:rFonts w:ascii="GHEA Grapalat" w:hAnsi="GHEA Grapalat" w:cs="Sylfaen"/>
              </w:rPr>
              <w:t>На анологичные</w:t>
            </w:r>
            <w:r w:rsidRPr="002932F7">
              <w:rPr>
                <w:rFonts w:ascii="GHEA Grapalat" w:hAnsi="GHEA Grapalat"/>
                <w:sz w:val="16"/>
                <w:szCs w:val="16"/>
              </w:rPr>
              <w:t>#</w:t>
            </w:r>
            <w:r w:rsidRPr="002932F7">
              <w:rPr>
                <w:rFonts w:ascii="GHEA Grapalat" w:hAnsi="GHEA Grapalat" w:cs="Sylfaen"/>
              </w:rPr>
              <w:t xml:space="preserve"> проекты  </w:t>
            </w:r>
          </w:p>
        </w:tc>
      </w:tr>
      <w:tr w:rsidR="00A80FC4" w:rsidRPr="002932F7" w14:paraId="177BD1EF" w14:textId="77777777" w:rsidTr="00F25D73">
        <w:tc>
          <w:tcPr>
            <w:tcW w:w="720" w:type="dxa"/>
          </w:tcPr>
          <w:p w14:paraId="31406BA8" w14:textId="77777777" w:rsidR="00A80FC4" w:rsidRPr="002932F7" w:rsidRDefault="00A80FC4" w:rsidP="00F25D73">
            <w:pPr>
              <w:jc w:val="center"/>
              <w:rPr>
                <w:rFonts w:ascii="GHEA Grapalat" w:hAnsi="GHEA Grapalat" w:cs="Arial Armenian"/>
                <w:sz w:val="20"/>
                <w:lang w:val="hy-AM"/>
              </w:rPr>
            </w:pPr>
            <w:r w:rsidRPr="002932F7">
              <w:rPr>
                <w:rFonts w:ascii="GHEA Grapalat" w:hAnsi="GHEA Grapalat" w:cs="Arial Armenian"/>
                <w:sz w:val="20"/>
              </w:rPr>
              <w:t>N</w:t>
            </w:r>
            <w:r w:rsidRPr="002932F7">
              <w:rPr>
                <w:rFonts w:ascii="GHEA Grapalat" w:hAnsi="GHEA Grapalat" w:cs="Arial Armenian"/>
                <w:sz w:val="20"/>
                <w:lang w:val="hy-AM"/>
              </w:rPr>
              <w:t>**</w:t>
            </w:r>
          </w:p>
        </w:tc>
        <w:tc>
          <w:tcPr>
            <w:tcW w:w="1350" w:type="dxa"/>
          </w:tcPr>
          <w:p w14:paraId="0F6ECC53"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Год</w:t>
            </w:r>
          </w:p>
        </w:tc>
        <w:tc>
          <w:tcPr>
            <w:tcW w:w="1350" w:type="dxa"/>
          </w:tcPr>
          <w:p w14:paraId="28A139C9"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Сумма</w:t>
            </w:r>
          </w:p>
        </w:tc>
        <w:tc>
          <w:tcPr>
            <w:tcW w:w="2700" w:type="dxa"/>
          </w:tcPr>
          <w:p w14:paraId="4C329F3F" w14:textId="77777777" w:rsidR="00A80FC4" w:rsidRPr="002932F7" w:rsidRDefault="00A80FC4" w:rsidP="00F25D73">
            <w:pPr>
              <w:jc w:val="center"/>
              <w:rPr>
                <w:rFonts w:ascii="GHEA Grapalat" w:hAnsi="GHEA Grapalat" w:cs="Arial"/>
                <w:sz w:val="20"/>
              </w:rPr>
            </w:pPr>
            <w:r w:rsidRPr="002932F7">
              <w:rPr>
                <w:rFonts w:ascii="GHEA Grapalat" w:hAnsi="GHEA Grapalat" w:cs="Sylfaen"/>
                <w:sz w:val="20"/>
              </w:rPr>
              <w:t xml:space="preserve">Наименование </w:t>
            </w:r>
            <w:r>
              <w:rPr>
                <w:rFonts w:ascii="GHEA Grapalat" w:hAnsi="GHEA Grapalat" w:cs="Sylfaen"/>
                <w:sz w:val="20"/>
              </w:rPr>
              <w:t>и описание</w:t>
            </w:r>
          </w:p>
        </w:tc>
        <w:tc>
          <w:tcPr>
            <w:tcW w:w="4230" w:type="dxa"/>
            <w:vAlign w:val="center"/>
          </w:tcPr>
          <w:p w14:paraId="4D141BD0" w14:textId="77777777" w:rsidR="00A80FC4" w:rsidRPr="002932F7" w:rsidRDefault="00A80FC4" w:rsidP="00F25D73">
            <w:pPr>
              <w:jc w:val="center"/>
              <w:rPr>
                <w:rFonts w:ascii="GHEA Grapalat" w:hAnsi="GHEA Grapalat" w:cs="Sylfaen"/>
                <w:sz w:val="20"/>
              </w:rPr>
            </w:pPr>
            <w:r>
              <w:rPr>
                <w:rFonts w:ascii="GHEA Grapalat" w:hAnsi="GHEA Grapalat" w:cs="Sylfaen"/>
                <w:sz w:val="20"/>
              </w:rPr>
              <w:t>ЗаказчикНаименование и к</w:t>
            </w:r>
            <w:r w:rsidRPr="002932F7">
              <w:rPr>
                <w:rFonts w:ascii="GHEA Grapalat" w:hAnsi="GHEA Grapalat" w:cs="Sylfaen"/>
                <w:sz w:val="20"/>
              </w:rPr>
              <w:t>онтактные данные заказчика</w:t>
            </w:r>
          </w:p>
        </w:tc>
      </w:tr>
      <w:tr w:rsidR="00A80FC4" w:rsidRPr="002932F7" w14:paraId="119B269A" w14:textId="77777777" w:rsidTr="00F25D73">
        <w:tc>
          <w:tcPr>
            <w:tcW w:w="720" w:type="dxa"/>
            <w:vAlign w:val="center"/>
          </w:tcPr>
          <w:p w14:paraId="0431695D" w14:textId="77777777" w:rsidR="00A80FC4" w:rsidRPr="002932F7" w:rsidRDefault="00A80FC4" w:rsidP="00F25D73">
            <w:pPr>
              <w:rPr>
                <w:rFonts w:ascii="GHEA Grapalat" w:hAnsi="GHEA Grapalat"/>
                <w:lang w:val="hy-AM"/>
              </w:rPr>
            </w:pPr>
          </w:p>
        </w:tc>
        <w:tc>
          <w:tcPr>
            <w:tcW w:w="1350" w:type="dxa"/>
            <w:vAlign w:val="center"/>
          </w:tcPr>
          <w:p w14:paraId="76A3B65A" w14:textId="77777777" w:rsidR="00A80FC4" w:rsidRPr="002932F7" w:rsidRDefault="00A80FC4" w:rsidP="00F25D73">
            <w:pPr>
              <w:rPr>
                <w:rFonts w:ascii="GHEA Grapalat" w:hAnsi="GHEA Grapalat"/>
                <w:lang w:val="hy-AM"/>
              </w:rPr>
            </w:pPr>
          </w:p>
        </w:tc>
        <w:tc>
          <w:tcPr>
            <w:tcW w:w="1350" w:type="dxa"/>
            <w:vAlign w:val="center"/>
          </w:tcPr>
          <w:p w14:paraId="019782ED" w14:textId="77777777" w:rsidR="00A80FC4" w:rsidRPr="002932F7" w:rsidRDefault="00A80FC4" w:rsidP="00F25D73">
            <w:pPr>
              <w:rPr>
                <w:rFonts w:ascii="GHEA Grapalat" w:hAnsi="GHEA Grapalat"/>
                <w:lang w:val="hy-AM"/>
              </w:rPr>
            </w:pPr>
          </w:p>
        </w:tc>
        <w:tc>
          <w:tcPr>
            <w:tcW w:w="2700" w:type="dxa"/>
            <w:vAlign w:val="center"/>
          </w:tcPr>
          <w:p w14:paraId="2C8664B0" w14:textId="77777777" w:rsidR="00A80FC4" w:rsidRPr="002932F7" w:rsidRDefault="00A80FC4" w:rsidP="00F25D73">
            <w:pPr>
              <w:ind w:firstLine="567"/>
              <w:jc w:val="center"/>
              <w:rPr>
                <w:rFonts w:ascii="GHEA Grapalat" w:hAnsi="GHEA Grapalat" w:cs="Arial Armenian"/>
                <w:lang w:val="hy-AM"/>
              </w:rPr>
            </w:pPr>
          </w:p>
        </w:tc>
        <w:tc>
          <w:tcPr>
            <w:tcW w:w="4230" w:type="dxa"/>
          </w:tcPr>
          <w:p w14:paraId="3AD17C52"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BFA69FF" w14:textId="77777777" w:rsidTr="00F25D73">
        <w:tc>
          <w:tcPr>
            <w:tcW w:w="720" w:type="dxa"/>
            <w:vAlign w:val="center"/>
          </w:tcPr>
          <w:p w14:paraId="0824A4C9" w14:textId="77777777" w:rsidR="00A80FC4" w:rsidRPr="002932F7" w:rsidRDefault="00A80FC4" w:rsidP="00F25D73">
            <w:pPr>
              <w:rPr>
                <w:rFonts w:ascii="GHEA Grapalat" w:hAnsi="GHEA Grapalat"/>
                <w:lang w:val="hy-AM"/>
              </w:rPr>
            </w:pPr>
          </w:p>
        </w:tc>
        <w:tc>
          <w:tcPr>
            <w:tcW w:w="1350" w:type="dxa"/>
            <w:vAlign w:val="center"/>
          </w:tcPr>
          <w:p w14:paraId="00D26766" w14:textId="77777777" w:rsidR="00A80FC4" w:rsidRPr="002932F7" w:rsidRDefault="00A80FC4" w:rsidP="00F25D73">
            <w:pPr>
              <w:rPr>
                <w:rFonts w:ascii="GHEA Grapalat" w:hAnsi="GHEA Grapalat"/>
                <w:lang w:val="hy-AM"/>
              </w:rPr>
            </w:pPr>
          </w:p>
        </w:tc>
        <w:tc>
          <w:tcPr>
            <w:tcW w:w="1350" w:type="dxa"/>
            <w:vAlign w:val="center"/>
          </w:tcPr>
          <w:p w14:paraId="22D56642" w14:textId="77777777" w:rsidR="00A80FC4" w:rsidRPr="002932F7" w:rsidRDefault="00A80FC4" w:rsidP="00F25D73">
            <w:pPr>
              <w:rPr>
                <w:rFonts w:ascii="GHEA Grapalat" w:hAnsi="GHEA Grapalat"/>
                <w:lang w:val="hy-AM"/>
              </w:rPr>
            </w:pPr>
          </w:p>
        </w:tc>
        <w:tc>
          <w:tcPr>
            <w:tcW w:w="2700" w:type="dxa"/>
            <w:vAlign w:val="center"/>
          </w:tcPr>
          <w:p w14:paraId="6FC0C046" w14:textId="77777777" w:rsidR="00A80FC4" w:rsidRPr="002932F7" w:rsidRDefault="00A80FC4" w:rsidP="00F25D73">
            <w:pPr>
              <w:ind w:firstLine="567"/>
              <w:jc w:val="center"/>
              <w:rPr>
                <w:rFonts w:ascii="GHEA Grapalat" w:hAnsi="GHEA Grapalat" w:cs="Arial Armenian"/>
                <w:lang w:val="hy-AM"/>
              </w:rPr>
            </w:pPr>
          </w:p>
        </w:tc>
        <w:tc>
          <w:tcPr>
            <w:tcW w:w="4230" w:type="dxa"/>
          </w:tcPr>
          <w:p w14:paraId="509D4204"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47A9DC6" w14:textId="77777777" w:rsidTr="00F25D73">
        <w:tc>
          <w:tcPr>
            <w:tcW w:w="720" w:type="dxa"/>
            <w:vAlign w:val="center"/>
          </w:tcPr>
          <w:p w14:paraId="10C12D9D" w14:textId="77777777" w:rsidR="00A80FC4" w:rsidRPr="002932F7" w:rsidRDefault="00A80FC4" w:rsidP="00F25D73">
            <w:pPr>
              <w:rPr>
                <w:rFonts w:ascii="GHEA Grapalat" w:hAnsi="GHEA Grapalat"/>
                <w:lang w:val="hy-AM"/>
              </w:rPr>
            </w:pPr>
          </w:p>
        </w:tc>
        <w:tc>
          <w:tcPr>
            <w:tcW w:w="1350" w:type="dxa"/>
            <w:vAlign w:val="center"/>
          </w:tcPr>
          <w:p w14:paraId="5DFF8892" w14:textId="77777777" w:rsidR="00A80FC4" w:rsidRPr="002932F7" w:rsidRDefault="00A80FC4" w:rsidP="00F25D73">
            <w:pPr>
              <w:rPr>
                <w:rFonts w:ascii="GHEA Grapalat" w:hAnsi="GHEA Grapalat"/>
                <w:lang w:val="hy-AM"/>
              </w:rPr>
            </w:pPr>
          </w:p>
        </w:tc>
        <w:tc>
          <w:tcPr>
            <w:tcW w:w="1350" w:type="dxa"/>
            <w:vAlign w:val="center"/>
          </w:tcPr>
          <w:p w14:paraId="2F272D25" w14:textId="77777777" w:rsidR="00A80FC4" w:rsidRPr="002932F7" w:rsidRDefault="00A80FC4" w:rsidP="00F25D73">
            <w:pPr>
              <w:rPr>
                <w:rFonts w:ascii="GHEA Grapalat" w:hAnsi="GHEA Grapalat"/>
                <w:lang w:val="hy-AM"/>
              </w:rPr>
            </w:pPr>
          </w:p>
        </w:tc>
        <w:tc>
          <w:tcPr>
            <w:tcW w:w="2700" w:type="dxa"/>
            <w:vAlign w:val="center"/>
          </w:tcPr>
          <w:p w14:paraId="0CFBB1B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DCB78E"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2FB61AB" w14:textId="77777777" w:rsidTr="00F25D73">
        <w:tc>
          <w:tcPr>
            <w:tcW w:w="720" w:type="dxa"/>
            <w:vAlign w:val="center"/>
          </w:tcPr>
          <w:p w14:paraId="4F0390F1" w14:textId="77777777" w:rsidR="00A80FC4" w:rsidRPr="002932F7" w:rsidRDefault="00A80FC4" w:rsidP="00F25D73">
            <w:pPr>
              <w:rPr>
                <w:rFonts w:ascii="GHEA Grapalat" w:hAnsi="GHEA Grapalat"/>
                <w:lang w:val="hy-AM"/>
              </w:rPr>
            </w:pPr>
          </w:p>
        </w:tc>
        <w:tc>
          <w:tcPr>
            <w:tcW w:w="1350" w:type="dxa"/>
            <w:vAlign w:val="center"/>
          </w:tcPr>
          <w:p w14:paraId="56DC497D" w14:textId="77777777" w:rsidR="00A80FC4" w:rsidRPr="002932F7" w:rsidRDefault="00A80FC4" w:rsidP="00F25D73">
            <w:pPr>
              <w:rPr>
                <w:rFonts w:ascii="GHEA Grapalat" w:hAnsi="GHEA Grapalat"/>
                <w:lang w:val="hy-AM"/>
              </w:rPr>
            </w:pPr>
          </w:p>
        </w:tc>
        <w:tc>
          <w:tcPr>
            <w:tcW w:w="1350" w:type="dxa"/>
            <w:vAlign w:val="center"/>
          </w:tcPr>
          <w:p w14:paraId="5BFC1561" w14:textId="77777777" w:rsidR="00A80FC4" w:rsidRPr="002932F7" w:rsidRDefault="00A80FC4" w:rsidP="00F25D73">
            <w:pPr>
              <w:rPr>
                <w:rFonts w:ascii="GHEA Grapalat" w:hAnsi="GHEA Grapalat"/>
                <w:lang w:val="hy-AM"/>
              </w:rPr>
            </w:pPr>
          </w:p>
        </w:tc>
        <w:tc>
          <w:tcPr>
            <w:tcW w:w="2700" w:type="dxa"/>
            <w:vAlign w:val="center"/>
          </w:tcPr>
          <w:p w14:paraId="70CD0353" w14:textId="77777777" w:rsidR="00A80FC4" w:rsidRPr="002932F7" w:rsidRDefault="00A80FC4" w:rsidP="00F25D73">
            <w:pPr>
              <w:ind w:firstLine="567"/>
              <w:jc w:val="center"/>
              <w:rPr>
                <w:rFonts w:ascii="GHEA Grapalat" w:hAnsi="GHEA Grapalat" w:cs="Arial Armenian"/>
                <w:lang w:val="hy-AM"/>
              </w:rPr>
            </w:pPr>
          </w:p>
        </w:tc>
        <w:tc>
          <w:tcPr>
            <w:tcW w:w="4230" w:type="dxa"/>
          </w:tcPr>
          <w:p w14:paraId="0405863C"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DBE3B07" w14:textId="77777777" w:rsidTr="00F25D73">
        <w:tc>
          <w:tcPr>
            <w:tcW w:w="720" w:type="dxa"/>
            <w:vAlign w:val="center"/>
          </w:tcPr>
          <w:p w14:paraId="60DECDF6" w14:textId="77777777" w:rsidR="00A80FC4" w:rsidRPr="002932F7" w:rsidRDefault="00A80FC4" w:rsidP="00F25D73">
            <w:pPr>
              <w:rPr>
                <w:rFonts w:ascii="GHEA Grapalat" w:hAnsi="GHEA Grapalat" w:cs="Sylfaen"/>
                <w:lang w:val="hy-AM"/>
              </w:rPr>
            </w:pPr>
          </w:p>
        </w:tc>
        <w:tc>
          <w:tcPr>
            <w:tcW w:w="1350" w:type="dxa"/>
            <w:vAlign w:val="center"/>
          </w:tcPr>
          <w:p w14:paraId="5E904556" w14:textId="77777777" w:rsidR="00A80FC4" w:rsidRPr="002932F7" w:rsidRDefault="00A80FC4" w:rsidP="00F25D73">
            <w:pPr>
              <w:rPr>
                <w:rFonts w:ascii="GHEA Grapalat" w:hAnsi="GHEA Grapalat" w:cs="Sylfaen"/>
                <w:lang w:val="hy-AM"/>
              </w:rPr>
            </w:pPr>
          </w:p>
        </w:tc>
        <w:tc>
          <w:tcPr>
            <w:tcW w:w="1350" w:type="dxa"/>
            <w:vAlign w:val="center"/>
          </w:tcPr>
          <w:p w14:paraId="5FC0CE74" w14:textId="77777777" w:rsidR="00A80FC4" w:rsidRPr="002932F7" w:rsidRDefault="00A80FC4" w:rsidP="00F25D73">
            <w:pPr>
              <w:rPr>
                <w:rFonts w:ascii="GHEA Grapalat" w:hAnsi="GHEA Grapalat" w:cs="Sylfaen"/>
                <w:lang w:val="hy-AM"/>
              </w:rPr>
            </w:pPr>
          </w:p>
        </w:tc>
        <w:tc>
          <w:tcPr>
            <w:tcW w:w="2700" w:type="dxa"/>
            <w:vAlign w:val="center"/>
          </w:tcPr>
          <w:p w14:paraId="02BD2CA8"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66EDD1" w14:textId="77777777" w:rsidR="00A80FC4" w:rsidRPr="002932F7" w:rsidRDefault="00A80FC4" w:rsidP="00F25D73">
            <w:pPr>
              <w:ind w:firstLine="567"/>
              <w:jc w:val="center"/>
              <w:rPr>
                <w:rFonts w:ascii="GHEA Grapalat" w:hAnsi="GHEA Grapalat" w:cs="Arial Armenian"/>
                <w:lang w:val="hy-AM"/>
              </w:rPr>
            </w:pPr>
          </w:p>
        </w:tc>
      </w:tr>
      <w:tr w:rsidR="00A80FC4" w:rsidRPr="002932F7" w14:paraId="757A1179" w14:textId="77777777" w:rsidTr="00F25D73">
        <w:tc>
          <w:tcPr>
            <w:tcW w:w="720" w:type="dxa"/>
            <w:vAlign w:val="center"/>
          </w:tcPr>
          <w:p w14:paraId="45EB4CB1" w14:textId="77777777" w:rsidR="00A80FC4" w:rsidRPr="002932F7" w:rsidRDefault="00A80FC4" w:rsidP="00F25D73">
            <w:pPr>
              <w:rPr>
                <w:rFonts w:ascii="GHEA Grapalat" w:hAnsi="GHEA Grapalat" w:cs="Sylfaen"/>
                <w:lang w:val="hy-AM"/>
              </w:rPr>
            </w:pPr>
          </w:p>
        </w:tc>
        <w:tc>
          <w:tcPr>
            <w:tcW w:w="1350" w:type="dxa"/>
            <w:vAlign w:val="center"/>
          </w:tcPr>
          <w:p w14:paraId="6EE9F146" w14:textId="77777777" w:rsidR="00A80FC4" w:rsidRPr="002932F7" w:rsidRDefault="00A80FC4" w:rsidP="00F25D73">
            <w:pPr>
              <w:rPr>
                <w:rFonts w:ascii="GHEA Grapalat" w:hAnsi="GHEA Grapalat" w:cs="Sylfaen"/>
                <w:lang w:val="hy-AM"/>
              </w:rPr>
            </w:pPr>
          </w:p>
        </w:tc>
        <w:tc>
          <w:tcPr>
            <w:tcW w:w="1350" w:type="dxa"/>
            <w:vAlign w:val="center"/>
          </w:tcPr>
          <w:p w14:paraId="1FD9F581" w14:textId="77777777" w:rsidR="00A80FC4" w:rsidRPr="002932F7" w:rsidRDefault="00A80FC4" w:rsidP="00F25D73">
            <w:pPr>
              <w:rPr>
                <w:rFonts w:ascii="GHEA Grapalat" w:hAnsi="GHEA Grapalat" w:cs="Sylfaen"/>
                <w:lang w:val="hy-AM"/>
              </w:rPr>
            </w:pPr>
          </w:p>
        </w:tc>
        <w:tc>
          <w:tcPr>
            <w:tcW w:w="2700" w:type="dxa"/>
            <w:vAlign w:val="center"/>
          </w:tcPr>
          <w:p w14:paraId="07AC1F1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7130BAC5" w14:textId="77777777" w:rsidR="00A80FC4" w:rsidRPr="002932F7" w:rsidRDefault="00A80FC4" w:rsidP="00F25D73">
            <w:pPr>
              <w:ind w:firstLine="567"/>
              <w:jc w:val="center"/>
              <w:rPr>
                <w:rFonts w:ascii="GHEA Grapalat" w:hAnsi="GHEA Grapalat" w:cs="Arial Armenian"/>
                <w:lang w:val="hy-AM"/>
              </w:rPr>
            </w:pPr>
          </w:p>
        </w:tc>
      </w:tr>
    </w:tbl>
    <w:p w14:paraId="66FD3D2D" w14:textId="77777777" w:rsidR="00A80FC4" w:rsidRPr="002932F7" w:rsidRDefault="00A80FC4" w:rsidP="00A80FC4">
      <w:pPr>
        <w:widowControl w:val="0"/>
        <w:ind w:firstLine="375"/>
        <w:jc w:val="both"/>
        <w:rPr>
          <w:rFonts w:ascii="GHEA Grapalat" w:hAnsi="GHEA Grapalat"/>
        </w:rPr>
      </w:pPr>
    </w:p>
    <w:p w14:paraId="1C20C8AF"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___________________________________ заявляет и заверяет, что</w:t>
      </w:r>
      <w:r>
        <w:rPr>
          <w:rFonts w:ascii="GHEA Grapalat" w:hAnsi="GHEA Grapalat"/>
        </w:rPr>
        <w:t xml:space="preserve"> соответствует </w:t>
      </w:r>
    </w:p>
    <w:p w14:paraId="30BF932E" w14:textId="77777777" w:rsidR="00A80FC4"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407E08A1" w14:textId="0A637F25" w:rsidR="00A80FC4" w:rsidRPr="00235353" w:rsidRDefault="00A80FC4" w:rsidP="00A80FC4">
      <w:pPr>
        <w:widowControl w:val="0"/>
        <w:spacing w:after="120"/>
        <w:jc w:val="both"/>
        <w:rPr>
          <w:rFonts w:ascii="GHEA Grapalat" w:hAnsi="GHEA Grapalat"/>
          <w:vertAlign w:val="superscript"/>
        </w:rPr>
      </w:pPr>
      <w:r w:rsidRPr="00235353">
        <w:rPr>
          <w:rFonts w:ascii="GHEA Grapalat" w:hAnsi="GHEA Grapalat"/>
        </w:rPr>
        <w:t xml:space="preserve"> требованиям квалификационных критериев, определенных в приглашении на участие в открытом конкурсе по коду </w:t>
      </w:r>
      <w:r w:rsidR="00782B9F">
        <w:rPr>
          <w:rFonts w:ascii="GHEA Grapalat" w:hAnsi="GHEA Grapalat"/>
          <w:b/>
        </w:rPr>
        <w:t>HFF-GH-NPTcDzB -2025/2</w:t>
      </w:r>
      <w:r w:rsidRPr="00235353">
        <w:rPr>
          <w:rFonts w:ascii="GHEA Grapalat" w:hAnsi="GHEA Grapalat"/>
        </w:rPr>
        <w:t xml:space="preserve">, и представляет в </w:t>
      </w:r>
      <w:r w:rsidRPr="00235353">
        <w:rPr>
          <w:rFonts w:ascii="GHEA Grapalat" w:hAnsi="GHEA Grapalat"/>
        </w:rPr>
        <w:lastRenderedPageBreak/>
        <w:t>приложении копии исполненного контракта (контрактов, договоров), а также для оценки Надлежащее исполнение настоящего договора (контрактов, соглашений) сторонами данного договора подтверждается: копией акта, удостоверяющего исполнение договора в установленный срок (протокол сдачи-приемки и т.п.) или письменное заверение стороны принявший исполнение данного договора.</w:t>
      </w:r>
    </w:p>
    <w:p w14:paraId="3E1DD5D1" w14:textId="77777777" w:rsidR="00A80FC4" w:rsidRPr="002932F7" w:rsidRDefault="00A80FC4" w:rsidP="00A80FC4">
      <w:pPr>
        <w:widowControl w:val="0"/>
        <w:ind w:firstLine="375"/>
        <w:jc w:val="both"/>
        <w:rPr>
          <w:rFonts w:ascii="GHEA Grapalat" w:hAnsi="GHEA Grapalat"/>
        </w:rPr>
      </w:pPr>
    </w:p>
    <w:p w14:paraId="19A077CA" w14:textId="77777777" w:rsidR="00A80FC4" w:rsidRPr="002932F7" w:rsidRDefault="00A80FC4" w:rsidP="00A80FC4">
      <w:pPr>
        <w:jc w:val="both"/>
        <w:rPr>
          <w:rFonts w:ascii="GHEA Grapalat" w:hAnsi="GHEA Grapalat"/>
        </w:rPr>
      </w:pPr>
      <w:r w:rsidRPr="002932F7">
        <w:rPr>
          <w:rFonts w:ascii="GHEA Grapalat" w:hAnsi="GHEA Grapalat"/>
        </w:rPr>
        <w:t>_______________________________________________</w:t>
      </w:r>
      <w:r w:rsidRPr="002932F7">
        <w:rPr>
          <w:rFonts w:ascii="GHEA Grapalat" w:hAnsi="GHEA Grapalat"/>
        </w:rPr>
        <w:tab/>
        <w:t>_____________________</w:t>
      </w:r>
    </w:p>
    <w:p w14:paraId="3C203116" w14:textId="77777777" w:rsidR="00A80FC4" w:rsidRPr="002932F7" w:rsidRDefault="00A80FC4" w:rsidP="00A80FC4">
      <w:pPr>
        <w:tabs>
          <w:tab w:val="left" w:pos="7230"/>
        </w:tabs>
        <w:ind w:left="851"/>
        <w:jc w:val="both"/>
        <w:rPr>
          <w:rFonts w:ascii="GHEA Grapalat" w:hAnsi="GHEA Grapalat"/>
          <w:sz w:val="16"/>
        </w:rPr>
      </w:pPr>
      <w:r w:rsidRPr="002932F7">
        <w:rPr>
          <w:rFonts w:ascii="GHEA Grapalat" w:hAnsi="GHEA Grapalat"/>
          <w:sz w:val="16"/>
        </w:rPr>
        <w:t>наименование участника (должность,</w:t>
      </w:r>
      <w:r w:rsidRPr="002932F7">
        <w:rPr>
          <w:rFonts w:ascii="GHEA Grapalat" w:hAnsi="GHEA Grapalat"/>
          <w:sz w:val="16"/>
        </w:rPr>
        <w:tab/>
        <w:t>подпись)</w:t>
      </w:r>
    </w:p>
    <w:p w14:paraId="3A07F561" w14:textId="77777777" w:rsidR="00A80FC4" w:rsidRPr="002932F7" w:rsidRDefault="00A80FC4" w:rsidP="00A80FC4">
      <w:pPr>
        <w:spacing w:after="160"/>
        <w:ind w:left="1134"/>
        <w:jc w:val="both"/>
        <w:rPr>
          <w:rFonts w:ascii="GHEA Grapalat" w:hAnsi="GHEA Grapalat"/>
          <w:sz w:val="16"/>
        </w:rPr>
      </w:pPr>
      <w:r w:rsidRPr="002932F7">
        <w:rPr>
          <w:rFonts w:ascii="GHEA Grapalat" w:hAnsi="GHEA Grapalat"/>
          <w:sz w:val="16"/>
        </w:rPr>
        <w:t>имя, фамилия руководителя)</w:t>
      </w:r>
    </w:p>
    <w:p w14:paraId="5E5D62A7" w14:textId="77777777" w:rsidR="00A80FC4" w:rsidRPr="002932F7" w:rsidRDefault="00A80FC4" w:rsidP="00A80FC4">
      <w:pPr>
        <w:widowControl w:val="0"/>
        <w:spacing w:after="160"/>
        <w:jc w:val="right"/>
        <w:rPr>
          <w:rFonts w:ascii="GHEA Grapalat" w:hAnsi="GHEA Grapalat"/>
          <w:b/>
        </w:rPr>
      </w:pPr>
      <w:r w:rsidRPr="002932F7">
        <w:rPr>
          <w:rFonts w:ascii="GHEA Grapalat" w:hAnsi="GHEA Grapalat"/>
        </w:rPr>
        <w:t>М. П.</w:t>
      </w:r>
      <w:r w:rsidRPr="002932F7">
        <w:rPr>
          <w:rFonts w:ascii="GHEA Grapalat" w:hAnsi="GHEA Grapalat"/>
          <w:b/>
        </w:rPr>
        <w:t xml:space="preserve"> </w:t>
      </w:r>
    </w:p>
    <w:p w14:paraId="3F9E8765" w14:textId="77777777" w:rsidR="00A80FC4" w:rsidRPr="002932F7" w:rsidRDefault="00A80FC4" w:rsidP="00A80FC4">
      <w:pPr>
        <w:widowControl w:val="0"/>
        <w:ind w:left="-1080" w:firstLine="375"/>
        <w:rPr>
          <w:rFonts w:ascii="GHEA Grapalat" w:hAnsi="GHEA Grapalat"/>
          <w:b/>
        </w:rPr>
        <w:sectPr w:rsidR="00A80FC4" w:rsidRPr="002932F7" w:rsidSect="00A80FC4">
          <w:footnotePr>
            <w:pos w:val="beneathText"/>
          </w:footnotePr>
          <w:pgSz w:w="11907" w:h="16840" w:code="9"/>
          <w:pgMar w:top="630" w:right="1418" w:bottom="851" w:left="1418" w:header="561" w:footer="561" w:gutter="0"/>
          <w:cols w:space="720"/>
          <w:titlePg/>
          <w:docGrid w:linePitch="326"/>
        </w:sectPr>
      </w:pPr>
      <w:r w:rsidRPr="002932F7">
        <w:rPr>
          <w:rFonts w:ascii="GHEA Grapalat" w:hAnsi="GHEA Grapalat"/>
          <w:sz w:val="16"/>
          <w:szCs w:val="16"/>
          <w:lang w:val="hy-AM"/>
        </w:rPr>
        <w:t>* Данное объявление представляется отдельно для каждо</w:t>
      </w:r>
      <w:r w:rsidRPr="002932F7">
        <w:rPr>
          <w:rFonts w:ascii="GHEA Grapalat" w:hAnsi="GHEA Grapalat"/>
          <w:sz w:val="16"/>
          <w:szCs w:val="16"/>
        </w:rPr>
        <w:t>во лота</w:t>
      </w:r>
    </w:p>
    <w:p w14:paraId="3FBD08A8" w14:textId="554C2B24" w:rsidR="00A80FC4" w:rsidRPr="002932F7" w:rsidRDefault="00A80FC4" w:rsidP="00A80FC4">
      <w:pPr>
        <w:pStyle w:val="norm"/>
        <w:widowControl w:val="0"/>
        <w:spacing w:after="160" w:line="240" w:lineRule="auto"/>
        <w:ind w:firstLine="284"/>
        <w:jc w:val="right"/>
        <w:rPr>
          <w:rFonts w:ascii="GHEA Grapalat" w:hAnsi="GHEA Grapalat"/>
          <w:b/>
          <w:sz w:val="24"/>
          <w:szCs w:val="24"/>
        </w:rPr>
      </w:pPr>
      <w:r w:rsidRPr="002932F7">
        <w:rPr>
          <w:rFonts w:ascii="GHEA Grapalat" w:hAnsi="GHEA Grapalat"/>
          <w:b/>
          <w:sz w:val="24"/>
          <w:szCs w:val="24"/>
        </w:rPr>
        <w:lastRenderedPageBreak/>
        <w:t>Приложение № 1.</w:t>
      </w:r>
      <w:r>
        <w:rPr>
          <w:rFonts w:ascii="GHEA Grapalat" w:hAnsi="GHEA Grapalat"/>
          <w:b/>
          <w:sz w:val="24"/>
          <w:szCs w:val="24"/>
        </w:rPr>
        <w:t>2</w:t>
      </w:r>
    </w:p>
    <w:p w14:paraId="6C210531" w14:textId="05113899" w:rsidR="00A80FC4" w:rsidRPr="009044F1" w:rsidRDefault="00A80FC4" w:rsidP="00A80FC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82B9F">
        <w:rPr>
          <w:rFonts w:ascii="GHEA Grapalat" w:hAnsi="GHEA Grapalat"/>
          <w:b/>
          <w:sz w:val="24"/>
          <w:szCs w:val="24"/>
        </w:rPr>
        <w:t>HFF-GH-NPTcDzB -2025/2</w:t>
      </w:r>
      <w:r>
        <w:rPr>
          <w:rStyle w:val="FootnoteReference"/>
          <w:rFonts w:ascii="GHEA Grapalat" w:hAnsi="GHEA Grapalat"/>
          <w:b/>
          <w:sz w:val="24"/>
          <w:szCs w:val="24"/>
        </w:rPr>
        <w:footnoteReference w:customMarkFollows="1" w:id="12"/>
        <w:t>*</w:t>
      </w:r>
    </w:p>
    <w:p w14:paraId="2C671304"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0951544D" w14:textId="77777777" w:rsidR="00A80FC4" w:rsidRPr="00CE434A" w:rsidRDefault="00A80FC4" w:rsidP="00A80FC4">
      <w:pPr>
        <w:ind w:left="-66"/>
        <w:jc w:val="center"/>
        <w:rPr>
          <w:rFonts w:ascii="GHEA Grapalat" w:hAnsi="GHEA Grapalat"/>
          <w:b/>
          <w:sz w:val="22"/>
          <w:szCs w:val="22"/>
        </w:rPr>
      </w:pPr>
      <w:r w:rsidRPr="00CE434A">
        <w:rPr>
          <w:rFonts w:ascii="GHEA Grapalat" w:hAnsi="GHEA Grapalat"/>
          <w:b/>
          <w:sz w:val="22"/>
          <w:szCs w:val="22"/>
        </w:rPr>
        <w:t>СПРАВКА*</w:t>
      </w:r>
    </w:p>
    <w:p w14:paraId="101BCB44" w14:textId="77777777" w:rsidR="00A80FC4" w:rsidRPr="00CE434A" w:rsidRDefault="00A80FC4" w:rsidP="00A80FC4">
      <w:pPr>
        <w:ind w:left="-66"/>
        <w:jc w:val="center"/>
        <w:rPr>
          <w:rFonts w:ascii="GHEA Grapalat" w:hAnsi="GHEA Grapalat"/>
          <w:b/>
          <w:sz w:val="22"/>
          <w:szCs w:val="22"/>
          <w:lang w:val="hy-AM"/>
        </w:rPr>
      </w:pPr>
    </w:p>
    <w:p w14:paraId="1551B983" w14:textId="77777777" w:rsidR="00A80FC4" w:rsidRPr="00CE434A" w:rsidRDefault="00A80FC4" w:rsidP="00A80FC4">
      <w:pPr>
        <w:ind w:left="-66"/>
        <w:jc w:val="center"/>
        <w:rPr>
          <w:rFonts w:ascii="GHEA Grapalat" w:hAnsi="GHEA Grapalat"/>
          <w:b/>
          <w:i/>
          <w:sz w:val="20"/>
          <w:u w:val="single"/>
          <w:lang w:val="hy-AM"/>
        </w:rPr>
      </w:pPr>
      <w:r w:rsidRPr="00CE434A">
        <w:rPr>
          <w:rFonts w:ascii="GHEA Grapalat" w:hAnsi="GHEA Grapalat"/>
          <w:b/>
          <w:sz w:val="22"/>
          <w:szCs w:val="22"/>
          <w:lang w:val="hy-AM"/>
        </w:rPr>
        <w:t>о предложенных трудовы</w:t>
      </w:r>
      <w:r w:rsidRPr="00CE434A">
        <w:rPr>
          <w:rFonts w:ascii="GHEA Grapalat" w:hAnsi="GHEA Grapalat"/>
          <w:b/>
          <w:sz w:val="22"/>
          <w:szCs w:val="22"/>
        </w:rPr>
        <w:t>х ресурсах</w:t>
      </w:r>
      <w:r w:rsidRPr="00CE434A">
        <w:rPr>
          <w:rFonts w:ascii="GHEA Grapalat" w:hAnsi="GHEA Grapalat"/>
          <w:b/>
          <w:sz w:val="22"/>
          <w:szCs w:val="22"/>
          <w:lang w:val="hy-AM"/>
        </w:rPr>
        <w:t xml:space="preserve"> для выполнения </w:t>
      </w:r>
      <w:r w:rsidRPr="00CE434A">
        <w:rPr>
          <w:rFonts w:ascii="GHEA Grapalat" w:hAnsi="GHEA Grapalat"/>
          <w:b/>
          <w:sz w:val="22"/>
          <w:szCs w:val="22"/>
        </w:rPr>
        <w:t>договора</w:t>
      </w:r>
      <w:r w:rsidRPr="00CE434A">
        <w:rPr>
          <w:rFonts w:ascii="GHEA Grapalat" w:hAnsi="GHEA Grapalat"/>
          <w:b/>
          <w:sz w:val="22"/>
          <w:szCs w:val="22"/>
          <w:lang w:val="hy-AM"/>
        </w:rPr>
        <w:t xml:space="preserve"> </w:t>
      </w:r>
    </w:p>
    <w:p w14:paraId="7B4686D7" w14:textId="77777777" w:rsidR="00A80FC4" w:rsidRPr="00CE434A" w:rsidRDefault="00A80FC4" w:rsidP="00A80FC4">
      <w:pPr>
        <w:ind w:left="-66"/>
        <w:jc w:val="center"/>
        <w:rPr>
          <w:rFonts w:ascii="GHEA Grapalat" w:hAnsi="GHEA Grapalat" w:cs="Sylfaen"/>
          <w:b/>
          <w:sz w:val="20"/>
          <w:szCs w:val="20"/>
          <w:lang w:val="hy-AM"/>
        </w:rPr>
      </w:pPr>
    </w:p>
    <w:tbl>
      <w:tblPr>
        <w:tblW w:w="8704"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728"/>
        <w:gridCol w:w="4410"/>
      </w:tblGrid>
      <w:tr w:rsidR="00A80FC4" w:rsidRPr="00CE434A" w14:paraId="5A5A1A99" w14:textId="77777777" w:rsidTr="00F25D73">
        <w:trPr>
          <w:trHeight w:val="1131"/>
        </w:trPr>
        <w:tc>
          <w:tcPr>
            <w:tcW w:w="566" w:type="dxa"/>
            <w:shd w:val="clear" w:color="auto" w:fill="DEEAF6"/>
            <w:vAlign w:val="center"/>
          </w:tcPr>
          <w:p w14:paraId="5BAFE56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П/Н</w:t>
            </w:r>
          </w:p>
        </w:tc>
        <w:tc>
          <w:tcPr>
            <w:tcW w:w="3728" w:type="dxa"/>
            <w:shd w:val="clear" w:color="auto" w:fill="DEEAF6"/>
            <w:vAlign w:val="center"/>
          </w:tcPr>
          <w:p w14:paraId="0600B800" w14:textId="77777777" w:rsidR="00A80FC4" w:rsidRPr="00176C21" w:rsidRDefault="00A80FC4" w:rsidP="00F25D73">
            <w:pPr>
              <w:jc w:val="center"/>
              <w:rPr>
                <w:rFonts w:ascii="GHEA Grapalat" w:hAnsi="GHEA Grapalat"/>
                <w:b/>
                <w:bCs/>
                <w:sz w:val="18"/>
                <w:szCs w:val="18"/>
              </w:rPr>
            </w:pPr>
            <w:r w:rsidRPr="00CE434A">
              <w:rPr>
                <w:rFonts w:ascii="GHEA Grapalat" w:hAnsi="GHEA Grapalat"/>
                <w:b/>
                <w:sz w:val="18"/>
                <w:szCs w:val="18"/>
              </w:rPr>
              <w:t>Имя и фамилия работников-специалистов</w:t>
            </w:r>
          </w:p>
        </w:tc>
        <w:tc>
          <w:tcPr>
            <w:tcW w:w="4410" w:type="dxa"/>
            <w:shd w:val="clear" w:color="auto" w:fill="DEEAF6"/>
            <w:vAlign w:val="center"/>
          </w:tcPr>
          <w:p w14:paraId="649F9D15" w14:textId="77777777" w:rsidR="00A80FC4" w:rsidRPr="00CE434A" w:rsidRDefault="00A80FC4" w:rsidP="00F25D73">
            <w:pPr>
              <w:jc w:val="center"/>
              <w:rPr>
                <w:rFonts w:ascii="GHEA Grapalat" w:hAnsi="GHEA Grapalat"/>
                <w:b/>
                <w:sz w:val="18"/>
                <w:szCs w:val="18"/>
              </w:rPr>
            </w:pPr>
            <w:r w:rsidRPr="00CE434A">
              <w:rPr>
                <w:rFonts w:ascii="GHEA Grapalat" w:hAnsi="GHEA Grapalat"/>
                <w:b/>
                <w:sz w:val="18"/>
                <w:szCs w:val="18"/>
              </w:rPr>
              <w:t>Состав работников-специалистов</w:t>
            </w:r>
          </w:p>
        </w:tc>
      </w:tr>
      <w:tr w:rsidR="00A80FC4" w:rsidRPr="00CE434A" w14:paraId="6C4917F6" w14:textId="77777777" w:rsidTr="00F25D73">
        <w:trPr>
          <w:trHeight w:val="60"/>
        </w:trPr>
        <w:tc>
          <w:tcPr>
            <w:tcW w:w="566" w:type="dxa"/>
            <w:shd w:val="clear" w:color="auto" w:fill="DEEAF6"/>
            <w:vAlign w:val="center"/>
          </w:tcPr>
          <w:p w14:paraId="4DBB55F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1</w:t>
            </w:r>
          </w:p>
        </w:tc>
        <w:tc>
          <w:tcPr>
            <w:tcW w:w="3728" w:type="dxa"/>
            <w:shd w:val="clear" w:color="auto" w:fill="DEEAF6"/>
          </w:tcPr>
          <w:p w14:paraId="26DDE4A3"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2</w:t>
            </w:r>
          </w:p>
        </w:tc>
        <w:tc>
          <w:tcPr>
            <w:tcW w:w="4410" w:type="dxa"/>
            <w:shd w:val="clear" w:color="auto" w:fill="DEEAF6"/>
            <w:vAlign w:val="center"/>
          </w:tcPr>
          <w:p w14:paraId="2998F704"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3</w:t>
            </w:r>
          </w:p>
        </w:tc>
      </w:tr>
      <w:tr w:rsidR="00A80FC4" w:rsidRPr="00CE434A" w14:paraId="395892F8" w14:textId="77777777" w:rsidTr="00F25D73">
        <w:trPr>
          <w:trHeight w:val="501"/>
        </w:trPr>
        <w:tc>
          <w:tcPr>
            <w:tcW w:w="566" w:type="dxa"/>
            <w:vAlign w:val="center"/>
          </w:tcPr>
          <w:p w14:paraId="4B292B75" w14:textId="77777777" w:rsidR="00A80FC4" w:rsidRPr="00CE434A" w:rsidRDefault="00A80FC4" w:rsidP="00F25D73">
            <w:pPr>
              <w:jc w:val="center"/>
              <w:rPr>
                <w:rFonts w:ascii="GHEA Grapalat" w:hAnsi="GHEA Grapalat"/>
                <w:sz w:val="18"/>
                <w:szCs w:val="18"/>
              </w:rPr>
            </w:pPr>
            <w:r w:rsidRPr="00CE434A">
              <w:rPr>
                <w:rFonts w:ascii="GHEA Grapalat" w:hAnsi="GHEA Grapalat"/>
                <w:sz w:val="18"/>
                <w:szCs w:val="18"/>
              </w:rPr>
              <w:t>1</w:t>
            </w:r>
          </w:p>
        </w:tc>
        <w:tc>
          <w:tcPr>
            <w:tcW w:w="3728" w:type="dxa"/>
          </w:tcPr>
          <w:p w14:paraId="05750159" w14:textId="77777777" w:rsidR="00A80FC4" w:rsidRPr="00CE434A" w:rsidRDefault="00A80FC4" w:rsidP="00F25D73">
            <w:pPr>
              <w:ind w:left="111" w:right="162" w:firstLine="90"/>
              <w:rPr>
                <w:rFonts w:ascii="GHEA Grapalat" w:hAnsi="GHEA Grapalat"/>
                <w:sz w:val="18"/>
                <w:szCs w:val="18"/>
              </w:rPr>
            </w:pPr>
          </w:p>
        </w:tc>
        <w:tc>
          <w:tcPr>
            <w:tcW w:w="4410" w:type="dxa"/>
          </w:tcPr>
          <w:p w14:paraId="74C15EA3" w14:textId="77777777" w:rsidR="00A80FC4" w:rsidRPr="00E718E2" w:rsidRDefault="00A80FC4" w:rsidP="00F25D73">
            <w:pPr>
              <w:contextualSpacing/>
              <w:rPr>
                <w:rFonts w:ascii="Arial" w:hAnsi="Arial" w:cs="Arial"/>
                <w:color w:val="1F1F1F"/>
                <w:sz w:val="18"/>
                <w:szCs w:val="18"/>
                <w:shd w:val="clear" w:color="auto" w:fill="F8F9FA"/>
              </w:rPr>
            </w:pPr>
            <w:r w:rsidRPr="00235353">
              <w:rPr>
                <w:rFonts w:ascii="Sylfaen" w:hAnsi="Sylfaen" w:cs="Arial Armenian"/>
                <w:lang w:val="af-ZA"/>
              </w:rPr>
              <w:t>Геолог</w:t>
            </w:r>
          </w:p>
        </w:tc>
      </w:tr>
      <w:tr w:rsidR="00A80FC4" w:rsidRPr="00CE434A" w14:paraId="1B5BFA0B" w14:textId="77777777" w:rsidTr="00F25D73">
        <w:trPr>
          <w:trHeight w:val="508"/>
        </w:trPr>
        <w:tc>
          <w:tcPr>
            <w:tcW w:w="566" w:type="dxa"/>
            <w:vAlign w:val="center"/>
          </w:tcPr>
          <w:p w14:paraId="160B0266"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2</w:t>
            </w:r>
          </w:p>
        </w:tc>
        <w:tc>
          <w:tcPr>
            <w:tcW w:w="3728" w:type="dxa"/>
          </w:tcPr>
          <w:p w14:paraId="3F67AF6A" w14:textId="77777777" w:rsidR="00A80FC4" w:rsidRPr="00CE434A" w:rsidRDefault="00A80FC4" w:rsidP="00F25D73">
            <w:pPr>
              <w:ind w:left="111" w:right="162" w:firstLine="90"/>
              <w:rPr>
                <w:rFonts w:ascii="GHEA Grapalat" w:hAnsi="GHEA Grapalat"/>
                <w:sz w:val="18"/>
                <w:szCs w:val="18"/>
              </w:rPr>
            </w:pPr>
          </w:p>
        </w:tc>
        <w:tc>
          <w:tcPr>
            <w:tcW w:w="4410" w:type="dxa"/>
          </w:tcPr>
          <w:p w14:paraId="07C13D5E" w14:textId="77777777" w:rsidR="00A80FC4" w:rsidRDefault="00A80FC4" w:rsidP="00F25D73">
            <w:r w:rsidRPr="00235353">
              <w:rPr>
                <w:rFonts w:ascii="Sylfaen" w:hAnsi="Sylfaen" w:cs="Arial Armenian"/>
                <w:lang w:val="af-ZA"/>
              </w:rPr>
              <w:t>Инженер-строитель</w:t>
            </w:r>
          </w:p>
        </w:tc>
      </w:tr>
      <w:tr w:rsidR="00A80FC4" w:rsidRPr="00CE434A" w14:paraId="29370CEE" w14:textId="77777777" w:rsidTr="00F25D73">
        <w:trPr>
          <w:trHeight w:val="508"/>
        </w:trPr>
        <w:tc>
          <w:tcPr>
            <w:tcW w:w="566" w:type="dxa"/>
            <w:vAlign w:val="center"/>
          </w:tcPr>
          <w:p w14:paraId="329448FF"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3</w:t>
            </w:r>
          </w:p>
        </w:tc>
        <w:tc>
          <w:tcPr>
            <w:tcW w:w="3728" w:type="dxa"/>
          </w:tcPr>
          <w:p w14:paraId="7DC11FAC" w14:textId="77777777" w:rsidR="00A80FC4" w:rsidRPr="00CE434A" w:rsidRDefault="00A80FC4" w:rsidP="00F25D73">
            <w:pPr>
              <w:ind w:left="111" w:right="162" w:firstLine="90"/>
              <w:rPr>
                <w:rFonts w:ascii="GHEA Grapalat" w:hAnsi="GHEA Grapalat"/>
                <w:sz w:val="18"/>
                <w:szCs w:val="18"/>
              </w:rPr>
            </w:pPr>
          </w:p>
        </w:tc>
        <w:tc>
          <w:tcPr>
            <w:tcW w:w="4410" w:type="dxa"/>
          </w:tcPr>
          <w:p w14:paraId="74E8FCCC" w14:textId="77777777" w:rsidR="00A80FC4" w:rsidRDefault="00A80FC4" w:rsidP="00F25D73">
            <w:r w:rsidRPr="00235353">
              <w:rPr>
                <w:rFonts w:ascii="Sylfaen" w:hAnsi="Sylfaen" w:cs="Arial Armenian"/>
                <w:lang w:val="af-ZA"/>
              </w:rPr>
              <w:t>архитектор</w:t>
            </w:r>
          </w:p>
        </w:tc>
      </w:tr>
      <w:tr w:rsidR="00A80FC4" w:rsidRPr="00CE434A" w14:paraId="670F609B" w14:textId="77777777" w:rsidTr="00F25D73">
        <w:trPr>
          <w:trHeight w:val="508"/>
        </w:trPr>
        <w:tc>
          <w:tcPr>
            <w:tcW w:w="566" w:type="dxa"/>
            <w:vAlign w:val="center"/>
          </w:tcPr>
          <w:p w14:paraId="3FF7D2D0"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4</w:t>
            </w:r>
          </w:p>
        </w:tc>
        <w:tc>
          <w:tcPr>
            <w:tcW w:w="3728" w:type="dxa"/>
          </w:tcPr>
          <w:p w14:paraId="215F52ED" w14:textId="77777777" w:rsidR="00A80FC4" w:rsidRPr="00CE434A" w:rsidRDefault="00A80FC4" w:rsidP="00F25D73">
            <w:pPr>
              <w:ind w:left="111" w:right="162" w:firstLine="90"/>
              <w:rPr>
                <w:rFonts w:ascii="GHEA Grapalat" w:hAnsi="GHEA Grapalat"/>
                <w:sz w:val="18"/>
                <w:szCs w:val="18"/>
              </w:rPr>
            </w:pPr>
          </w:p>
        </w:tc>
        <w:tc>
          <w:tcPr>
            <w:tcW w:w="4410" w:type="dxa"/>
          </w:tcPr>
          <w:p w14:paraId="60FD0E03" w14:textId="77777777" w:rsidR="00A80FC4" w:rsidRDefault="00A80FC4" w:rsidP="00F25D73">
            <w:r w:rsidRPr="00235353">
              <w:rPr>
                <w:rFonts w:ascii="Sylfaen" w:hAnsi="Sylfaen" w:cs="Arial Armenian"/>
                <w:lang w:val="af-ZA"/>
              </w:rPr>
              <w:t>Энергетик</w:t>
            </w:r>
          </w:p>
        </w:tc>
      </w:tr>
      <w:tr w:rsidR="00A80FC4" w:rsidRPr="00CE434A" w14:paraId="4BF7C090" w14:textId="77777777" w:rsidTr="00F25D73">
        <w:trPr>
          <w:trHeight w:val="508"/>
        </w:trPr>
        <w:tc>
          <w:tcPr>
            <w:tcW w:w="566" w:type="dxa"/>
            <w:vAlign w:val="center"/>
          </w:tcPr>
          <w:p w14:paraId="53F9FA24"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5</w:t>
            </w:r>
          </w:p>
        </w:tc>
        <w:tc>
          <w:tcPr>
            <w:tcW w:w="3728" w:type="dxa"/>
          </w:tcPr>
          <w:p w14:paraId="37FE1D22" w14:textId="77777777" w:rsidR="00A80FC4" w:rsidRPr="00CE434A" w:rsidRDefault="00A80FC4" w:rsidP="00F25D73">
            <w:pPr>
              <w:ind w:left="111" w:right="162" w:firstLine="90"/>
              <w:rPr>
                <w:rFonts w:ascii="GHEA Grapalat" w:hAnsi="GHEA Grapalat"/>
                <w:sz w:val="18"/>
                <w:szCs w:val="18"/>
              </w:rPr>
            </w:pPr>
          </w:p>
        </w:tc>
        <w:tc>
          <w:tcPr>
            <w:tcW w:w="4410" w:type="dxa"/>
          </w:tcPr>
          <w:p w14:paraId="2AB063F7" w14:textId="77777777" w:rsidR="00A80FC4" w:rsidRDefault="00A80FC4" w:rsidP="00F25D73">
            <w:r w:rsidRPr="00235353">
              <w:rPr>
                <w:rFonts w:ascii="Sylfaen" w:hAnsi="Sylfaen" w:cs="Arial Armenian"/>
                <w:lang w:val="af-ZA"/>
              </w:rPr>
              <w:t>Специалист по отоплению и вентиляции</w:t>
            </w:r>
          </w:p>
        </w:tc>
      </w:tr>
      <w:tr w:rsidR="00A80FC4" w:rsidRPr="00CE434A" w14:paraId="7DB4B81C" w14:textId="77777777" w:rsidTr="00F25D73">
        <w:trPr>
          <w:trHeight w:val="508"/>
        </w:trPr>
        <w:tc>
          <w:tcPr>
            <w:tcW w:w="566" w:type="dxa"/>
            <w:vAlign w:val="center"/>
          </w:tcPr>
          <w:p w14:paraId="7AA3393D"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6</w:t>
            </w:r>
          </w:p>
        </w:tc>
        <w:tc>
          <w:tcPr>
            <w:tcW w:w="3728" w:type="dxa"/>
          </w:tcPr>
          <w:p w14:paraId="62D7CCB3" w14:textId="77777777" w:rsidR="00A80FC4" w:rsidRPr="00CE434A" w:rsidRDefault="00A80FC4" w:rsidP="00F25D73">
            <w:pPr>
              <w:ind w:left="111" w:right="162" w:firstLine="90"/>
              <w:rPr>
                <w:rFonts w:ascii="GHEA Grapalat" w:hAnsi="GHEA Grapalat"/>
                <w:sz w:val="18"/>
                <w:szCs w:val="18"/>
              </w:rPr>
            </w:pPr>
          </w:p>
        </w:tc>
        <w:tc>
          <w:tcPr>
            <w:tcW w:w="4410" w:type="dxa"/>
          </w:tcPr>
          <w:p w14:paraId="0BD4CC77" w14:textId="77777777" w:rsidR="00A80FC4" w:rsidRDefault="00A80FC4" w:rsidP="00F25D73">
            <w:r w:rsidRPr="00235353">
              <w:rPr>
                <w:rFonts w:ascii="Sylfaen" w:hAnsi="Sylfaen" w:cs="Arial Armenian"/>
                <w:lang w:val="af-ZA"/>
              </w:rPr>
              <w:t>Специалист по водоснабжению и канализации</w:t>
            </w:r>
          </w:p>
        </w:tc>
      </w:tr>
    </w:tbl>
    <w:p w14:paraId="190803EF" w14:textId="77777777" w:rsidR="00A80FC4" w:rsidRPr="00176C21" w:rsidRDefault="00A80FC4" w:rsidP="00A80FC4">
      <w:pPr>
        <w:jc w:val="both"/>
        <w:rPr>
          <w:rFonts w:ascii="GHEA Grapalat" w:hAnsi="GHEA Grapalat" w:cs="Arial"/>
          <w:sz w:val="20"/>
          <w:szCs w:val="20"/>
        </w:rPr>
      </w:pPr>
    </w:p>
    <w:p w14:paraId="638BA1BE" w14:textId="77777777" w:rsidR="00A80FC4" w:rsidRDefault="00A80FC4" w:rsidP="00A80FC4">
      <w:pPr>
        <w:contextualSpacing/>
        <w:jc w:val="both"/>
        <w:rPr>
          <w:rFonts w:ascii="GHEA Grapalat" w:hAnsi="GHEA Grapalat"/>
          <w:color w:val="000000" w:themeColor="text1"/>
          <w:sz w:val="20"/>
        </w:rPr>
      </w:pPr>
      <w:r w:rsidRPr="00176C21">
        <w:rPr>
          <w:rFonts w:ascii="GHEA Grapalat" w:hAnsi="GHEA Grapalat"/>
          <w:color w:val="000000" w:themeColor="text1"/>
          <w:sz w:val="20"/>
        </w:rPr>
        <w:t xml:space="preserve">     </w:t>
      </w:r>
      <w:proofErr w:type="spellStart"/>
      <w:r w:rsidRPr="00235353">
        <w:rPr>
          <w:rFonts w:ascii="GHEA Grapalat" w:hAnsi="GHEA Grapalat"/>
          <w:color w:val="000000" w:themeColor="text1"/>
          <w:sz w:val="20"/>
          <w:lang w:val="es-ES"/>
        </w:rPr>
        <w:t>Прилагаются</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специалисты</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упомянутые</w:t>
      </w:r>
      <w:proofErr w:type="spellEnd"/>
      <w:r w:rsidRPr="00235353">
        <w:rPr>
          <w:rFonts w:ascii="GHEA Grapalat" w:hAnsi="GHEA Grapalat"/>
          <w:color w:val="000000" w:themeColor="text1"/>
          <w:sz w:val="20"/>
          <w:lang w:val="es-ES"/>
        </w:rPr>
        <w:t xml:space="preserve"> в </w:t>
      </w:r>
      <w:proofErr w:type="spellStart"/>
      <w:r w:rsidRPr="00235353">
        <w:rPr>
          <w:rFonts w:ascii="GHEA Grapalat" w:hAnsi="GHEA Grapalat"/>
          <w:color w:val="000000" w:themeColor="text1"/>
          <w:sz w:val="20"/>
          <w:lang w:val="es-ES"/>
        </w:rPr>
        <w:t>этой</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ссылке</w:t>
      </w:r>
      <w:proofErr w:type="spellEnd"/>
      <w:r w:rsidRPr="00235353">
        <w:rPr>
          <w:rFonts w:ascii="GHEA Grapalat" w:hAnsi="GHEA Grapalat"/>
          <w:color w:val="000000" w:themeColor="text1"/>
          <w:sz w:val="20"/>
          <w:lang w:val="es-ES"/>
        </w:rPr>
        <w:t>.</w:t>
      </w:r>
    </w:p>
    <w:p w14:paraId="7EC8DF85" w14:textId="77777777" w:rsidR="00A80FC4" w:rsidRPr="001B6EA0" w:rsidRDefault="00A80FC4" w:rsidP="00A80FC4">
      <w:pPr>
        <w:contextualSpacing/>
        <w:jc w:val="both"/>
        <w:rPr>
          <w:rFonts w:ascii="GHEA Grapalat" w:hAnsi="GHEA Grapalat"/>
          <w:color w:val="000000" w:themeColor="text1"/>
          <w:sz w:val="20"/>
        </w:rPr>
      </w:pPr>
    </w:p>
    <w:p w14:paraId="7B33E7ED" w14:textId="77777777" w:rsidR="00A80FC4" w:rsidRDefault="00A80FC4" w:rsidP="00A80FC4">
      <w:pPr>
        <w:spacing w:line="360" w:lineRule="auto"/>
        <w:rPr>
          <w:rFonts w:ascii="GHEA Grapalat" w:hAnsi="GHEA Grapalat"/>
          <w:color w:val="000000" w:themeColor="text1"/>
          <w:sz w:val="20"/>
        </w:rPr>
      </w:pPr>
      <w:r>
        <w:rPr>
          <w:rFonts w:ascii="GHEA Grapalat" w:hAnsi="GHEA Grapalat"/>
          <w:color w:val="000000" w:themeColor="text1"/>
          <w:sz w:val="20"/>
        </w:rPr>
        <w:t>*</w:t>
      </w:r>
      <w:r w:rsidRPr="00235353">
        <w:rPr>
          <w:rFonts w:ascii="GHEA Grapalat" w:hAnsi="GHEA Grapalat"/>
          <w:color w:val="000000" w:themeColor="text1"/>
          <w:sz w:val="20"/>
        </w:rPr>
        <w:t xml:space="preserve"> Подтвержденные письменные соглашения об участии последних в оказании услуг.</w:t>
      </w:r>
    </w:p>
    <w:p w14:paraId="11555D9F" w14:textId="77777777" w:rsidR="00A80FC4" w:rsidRDefault="00A80FC4" w:rsidP="00A80FC4">
      <w:pPr>
        <w:spacing w:line="360" w:lineRule="auto"/>
        <w:rPr>
          <w:rFonts w:ascii="GHEA Grapalat" w:hAnsi="GHEA Grapalat"/>
          <w:sz w:val="20"/>
        </w:rPr>
      </w:pPr>
      <w:r>
        <w:rPr>
          <w:rFonts w:ascii="GHEA Grapalat" w:hAnsi="GHEA Grapalat"/>
          <w:sz w:val="20"/>
        </w:rPr>
        <w:lastRenderedPageBreak/>
        <w:t>*</w:t>
      </w:r>
      <w:r w:rsidRPr="00235353">
        <w:rPr>
          <w:rFonts w:ascii="GHEA Grapalat" w:hAnsi="GHEA Grapalat"/>
          <w:sz w:val="20"/>
        </w:rPr>
        <w:t xml:space="preserve"> документы, подтверждающие опыт работы каждого специалиста (диплом, свидетельство, удостоверение и т.п.), копии.)</w:t>
      </w:r>
    </w:p>
    <w:p w14:paraId="12F54D3E" w14:textId="77777777" w:rsidR="00A80FC4" w:rsidRPr="00176C21" w:rsidRDefault="00A80FC4" w:rsidP="00A80FC4">
      <w:pPr>
        <w:spacing w:line="360" w:lineRule="auto"/>
        <w:rPr>
          <w:rFonts w:ascii="GHEA Grapalat" w:hAnsi="GHEA Grapalat"/>
          <w:sz w:val="20"/>
        </w:rPr>
      </w:pPr>
      <w:r>
        <w:rPr>
          <w:rFonts w:ascii="GHEA Grapalat" w:hAnsi="GHEA Grapalat"/>
          <w:sz w:val="20"/>
        </w:rPr>
        <w:t>*</w:t>
      </w:r>
      <w:r w:rsidRPr="00235353">
        <w:rPr>
          <w:rFonts w:ascii="GHEA Grapalat" w:hAnsi="GHEA Grapalat"/>
          <w:sz w:val="20"/>
        </w:rPr>
        <w:t xml:space="preserve"> информация об услуге, оказываемой каждым специалистом, согласно формату (резюме), утвержденному заявителем.</w:t>
      </w:r>
    </w:p>
    <w:p w14:paraId="67A10B01" w14:textId="77777777" w:rsidR="00A80FC4" w:rsidRPr="00CE434A" w:rsidRDefault="00A80FC4" w:rsidP="00A80FC4">
      <w:pPr>
        <w:jc w:val="both"/>
        <w:rPr>
          <w:rFonts w:ascii="GHEA Grapalat" w:hAnsi="GHEA Grapalat"/>
        </w:rPr>
      </w:pPr>
      <w:r w:rsidRPr="00CE434A">
        <w:rPr>
          <w:rFonts w:ascii="GHEA Grapalat" w:hAnsi="GHEA Grapalat"/>
        </w:rPr>
        <w:t>_______________________________________________</w:t>
      </w:r>
      <w:r w:rsidRPr="00CE434A">
        <w:rPr>
          <w:rFonts w:ascii="GHEA Grapalat" w:hAnsi="GHEA Grapalat"/>
        </w:rPr>
        <w:tab/>
        <w:t>_____________________</w:t>
      </w:r>
    </w:p>
    <w:p w14:paraId="28300A25" w14:textId="77777777" w:rsidR="00A80FC4" w:rsidRPr="00CE434A" w:rsidRDefault="00A80FC4" w:rsidP="00A80FC4">
      <w:pPr>
        <w:tabs>
          <w:tab w:val="left" w:pos="7230"/>
        </w:tabs>
        <w:ind w:left="851"/>
        <w:jc w:val="both"/>
        <w:rPr>
          <w:rFonts w:ascii="GHEA Grapalat" w:hAnsi="GHEA Grapalat"/>
          <w:sz w:val="16"/>
        </w:rPr>
      </w:pPr>
      <w:r w:rsidRPr="00CE434A">
        <w:rPr>
          <w:rFonts w:ascii="GHEA Grapalat" w:hAnsi="GHEA Grapalat"/>
          <w:sz w:val="16"/>
        </w:rPr>
        <w:t>наименование участника (должность,</w:t>
      </w:r>
      <w:r w:rsidRPr="00CE434A">
        <w:rPr>
          <w:rFonts w:ascii="GHEA Grapalat" w:hAnsi="GHEA Grapalat"/>
          <w:sz w:val="16"/>
        </w:rPr>
        <w:tab/>
        <w:t>подпись)</w:t>
      </w:r>
    </w:p>
    <w:p w14:paraId="5601ECAE" w14:textId="77777777" w:rsidR="00A80FC4" w:rsidRPr="00CE434A" w:rsidRDefault="00A80FC4" w:rsidP="00A80FC4">
      <w:pPr>
        <w:ind w:left="1134"/>
        <w:jc w:val="both"/>
        <w:rPr>
          <w:rFonts w:ascii="GHEA Grapalat" w:hAnsi="GHEA Grapalat"/>
          <w:sz w:val="16"/>
        </w:rPr>
      </w:pPr>
      <w:r w:rsidRPr="00CE434A">
        <w:rPr>
          <w:rFonts w:ascii="GHEA Grapalat" w:hAnsi="GHEA Grapalat"/>
          <w:sz w:val="16"/>
        </w:rPr>
        <w:t>имя, фамилия руководителя)</w:t>
      </w:r>
    </w:p>
    <w:p w14:paraId="22E1B4BE" w14:textId="77777777" w:rsidR="00A80FC4" w:rsidRPr="00CE434A" w:rsidRDefault="00A80FC4" w:rsidP="00A80FC4">
      <w:pPr>
        <w:widowControl w:val="0"/>
        <w:jc w:val="right"/>
        <w:rPr>
          <w:rFonts w:ascii="GHEA Grapalat" w:hAnsi="GHEA Grapalat"/>
          <w:b/>
          <w:sz w:val="20"/>
          <w:szCs w:val="20"/>
        </w:rPr>
      </w:pPr>
      <w:r w:rsidRPr="00CE434A">
        <w:rPr>
          <w:rFonts w:ascii="GHEA Grapalat" w:hAnsi="GHEA Grapalat"/>
          <w:sz w:val="20"/>
          <w:szCs w:val="20"/>
        </w:rPr>
        <w:t>М. П.</w:t>
      </w:r>
      <w:r w:rsidRPr="00CE434A">
        <w:rPr>
          <w:rFonts w:ascii="GHEA Grapalat" w:hAnsi="GHEA Grapalat"/>
          <w:b/>
          <w:sz w:val="20"/>
          <w:szCs w:val="20"/>
        </w:rPr>
        <w:t xml:space="preserve"> </w:t>
      </w:r>
    </w:p>
    <w:p w14:paraId="47DF9538" w14:textId="77777777" w:rsidR="00A80FC4" w:rsidRPr="00CE434A" w:rsidRDefault="00A80FC4" w:rsidP="00A80FC4">
      <w:pPr>
        <w:pStyle w:val="ListParagraph"/>
        <w:ind w:left="360"/>
        <w:jc w:val="both"/>
        <w:rPr>
          <w:rFonts w:ascii="GHEA Grapalat" w:hAnsi="GHEA Grapalat"/>
          <w:sz w:val="20"/>
          <w:szCs w:val="20"/>
        </w:rPr>
      </w:pPr>
    </w:p>
    <w:p w14:paraId="676C6806" w14:textId="77777777" w:rsidR="00A80FC4" w:rsidRPr="00CE434A" w:rsidRDefault="00A80FC4" w:rsidP="00A80FC4">
      <w:pPr>
        <w:pStyle w:val="ListParagraph"/>
        <w:ind w:left="0" w:firstLine="567"/>
        <w:contextualSpacing/>
        <w:jc w:val="both"/>
        <w:rPr>
          <w:rFonts w:ascii="GHEA Grapalat" w:hAnsi="GHEA Grapalat"/>
          <w:color w:val="FF0000"/>
          <w:sz w:val="20"/>
        </w:rPr>
      </w:pPr>
    </w:p>
    <w:p w14:paraId="44DF907C" w14:textId="77777777" w:rsidR="00A80FC4" w:rsidRPr="00CE434A" w:rsidRDefault="00A80FC4" w:rsidP="00A80FC4">
      <w:pPr>
        <w:pStyle w:val="BodyTextIndent3"/>
        <w:widowControl w:val="0"/>
        <w:spacing w:line="240" w:lineRule="auto"/>
        <w:ind w:firstLine="0"/>
        <w:jc w:val="right"/>
        <w:rPr>
          <w:rFonts w:ascii="GHEA Grapalat" w:hAnsi="GHEA Grapalat"/>
          <w:b/>
          <w:sz w:val="24"/>
          <w:szCs w:val="24"/>
        </w:rPr>
      </w:pPr>
    </w:p>
    <w:p w14:paraId="4FB6CAE0"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291C772" w14:textId="77777777" w:rsidR="00A80FC4" w:rsidRDefault="00A80FC4" w:rsidP="00A80FC4">
      <w:pPr>
        <w:rPr>
          <w:rFonts w:ascii="GHEA Grapalat" w:hAnsi="GHEA Grapalat"/>
          <w:b/>
        </w:rPr>
      </w:pPr>
    </w:p>
    <w:p w14:paraId="1D9D329D" w14:textId="77777777" w:rsidR="00A80FC4" w:rsidRDefault="00A80FC4" w:rsidP="00A80FC4">
      <w:pPr>
        <w:rPr>
          <w:rFonts w:ascii="GHEA Grapalat" w:hAnsi="GHEA Grapalat"/>
          <w:b/>
        </w:rPr>
      </w:pPr>
    </w:p>
    <w:p w14:paraId="32AB6E7A" w14:textId="77777777" w:rsidR="00A80FC4" w:rsidRDefault="00A80FC4" w:rsidP="00A80FC4">
      <w:pPr>
        <w:rPr>
          <w:rFonts w:ascii="GHEA Grapalat" w:hAnsi="GHEA Grapalat"/>
          <w:b/>
        </w:rPr>
      </w:pPr>
    </w:p>
    <w:p w14:paraId="75BA160F" w14:textId="77777777" w:rsidR="00A80FC4" w:rsidRDefault="00A80FC4" w:rsidP="00A80FC4">
      <w:pPr>
        <w:rPr>
          <w:rFonts w:ascii="GHEA Grapalat" w:hAnsi="GHEA Grapalat"/>
          <w:b/>
        </w:rPr>
      </w:pPr>
    </w:p>
    <w:p w14:paraId="7EED322F"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CAB3546"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F27B689"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192AC9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2F307D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207FF8A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871FD3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80B56A7"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6084FA8"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7E4DE22" w14:textId="77777777" w:rsidR="00A80FC4" w:rsidRPr="00A6155B" w:rsidRDefault="00A80FC4" w:rsidP="00A80FC4">
      <w:pPr>
        <w:jc w:val="center"/>
        <w:rPr>
          <w:rFonts w:ascii="GHEA Grapalat" w:hAnsi="GHEA Grapalat"/>
        </w:rPr>
      </w:pPr>
      <w:r>
        <w:rPr>
          <w:rFonts w:ascii="GHEA Grapalat" w:hAnsi="GHEA Grapalat"/>
          <w:lang w:val="en-US"/>
        </w:rPr>
        <w:t>CV</w:t>
      </w:r>
      <w:r w:rsidRPr="00A6155B">
        <w:rPr>
          <w:rFonts w:ascii="GHEA Grapalat" w:hAnsi="GHEA Grapalat"/>
        </w:rPr>
        <w:t xml:space="preserve"> ______________________________________________________</w:t>
      </w:r>
      <w:r w:rsidRPr="00A6155B">
        <w:rPr>
          <w:rFonts w:ascii="GHEA Grapalat" w:hAnsi="GHEA Grapalat"/>
        </w:rPr>
        <w:br/>
      </w:r>
      <w:r w:rsidRPr="005B56C4">
        <w:rPr>
          <w:rFonts w:ascii="GHEA Grapalat" w:hAnsi="GHEA Grapalat"/>
          <w:sz w:val="18"/>
        </w:rPr>
        <w:t>(имя, фамилия специалиста)</w:t>
      </w:r>
    </w:p>
    <w:p w14:paraId="522AB317" w14:textId="77777777" w:rsidR="00A80FC4" w:rsidRPr="001B6EA0" w:rsidRDefault="00A80FC4" w:rsidP="00A80FC4">
      <w:pPr>
        <w:spacing w:before="240"/>
        <w:rPr>
          <w:rFonts w:ascii="GHEA Grapalat" w:hAnsi="GHEA Grapalat"/>
        </w:rPr>
      </w:pPr>
      <w:r w:rsidRPr="005B56C4">
        <w:rPr>
          <w:rFonts w:ascii="GHEA Grapalat" w:hAnsi="GHEA Grapalat"/>
        </w:rPr>
        <w:t>Профессиональная квалификация</w:t>
      </w:r>
      <w:r w:rsidRPr="001B6EA0">
        <w:rPr>
          <w:rFonts w:ascii="GHEA Grapalat" w:hAnsi="GHEA Grapalat"/>
        </w:rPr>
        <w:t>_____________________________________</w:t>
      </w:r>
    </w:p>
    <w:p w14:paraId="4B25530B" w14:textId="77777777" w:rsidR="00A80FC4" w:rsidRPr="00580CE7" w:rsidRDefault="00A80FC4" w:rsidP="00A80FC4">
      <w:pPr>
        <w:spacing w:before="240"/>
        <w:jc w:val="right"/>
        <w:rPr>
          <w:rFonts w:ascii="GHEA Grapalat" w:hAnsi="GHEA Grapalat"/>
        </w:rPr>
      </w:pPr>
    </w:p>
    <w:tbl>
      <w:tblPr>
        <w:tblStyle w:val="TableGrid1"/>
        <w:tblpPr w:leftFromText="180" w:rightFromText="180" w:vertAnchor="text" w:horzAnchor="margin" w:tblpXSpec="center" w:tblpY="611"/>
        <w:tblW w:w="9246" w:type="dxa"/>
        <w:jc w:val="center"/>
        <w:tblLayout w:type="fixed"/>
        <w:tblLook w:val="04A0" w:firstRow="1" w:lastRow="0" w:firstColumn="1" w:lastColumn="0" w:noHBand="0" w:noVBand="1"/>
      </w:tblPr>
      <w:tblGrid>
        <w:gridCol w:w="4513"/>
        <w:gridCol w:w="2928"/>
        <w:gridCol w:w="1805"/>
      </w:tblGrid>
      <w:tr w:rsidR="00A80FC4" w:rsidRPr="00580CE7" w14:paraId="144FF55A" w14:textId="77777777" w:rsidTr="00F25D73">
        <w:trPr>
          <w:trHeight w:val="350"/>
          <w:jc w:val="center"/>
        </w:trPr>
        <w:tc>
          <w:tcPr>
            <w:tcW w:w="9246" w:type="dxa"/>
            <w:gridSpan w:val="3"/>
            <w:shd w:val="clear" w:color="auto" w:fill="DDD9C3" w:themeFill="background2" w:themeFillShade="E6"/>
            <w:vAlign w:val="center"/>
          </w:tcPr>
          <w:p w14:paraId="71EFB718" w14:textId="77777777" w:rsidR="00A80FC4" w:rsidRPr="00A6155B" w:rsidRDefault="00A80FC4" w:rsidP="00F25D73">
            <w:pPr>
              <w:jc w:val="center"/>
              <w:rPr>
                <w:rFonts w:ascii="GHEA Grapalat" w:hAnsi="GHEA Grapalat"/>
                <w:sz w:val="18"/>
                <w:lang w:val="ru-RU"/>
              </w:rPr>
            </w:pPr>
            <w:r w:rsidRPr="005B56C4">
              <w:rPr>
                <w:rFonts w:ascii="GHEA Grapalat" w:hAnsi="GHEA Grapalat"/>
                <w:sz w:val="18"/>
                <w:lang w:val="ru-RU"/>
              </w:rPr>
              <w:t>Профе</w:t>
            </w:r>
            <w:r>
              <w:rPr>
                <w:rFonts w:ascii="GHEA Grapalat" w:hAnsi="GHEA Grapalat"/>
                <w:sz w:val="18"/>
                <w:lang w:val="ru-RU"/>
              </w:rPr>
              <w:t>ссиональный опыт /за последние 10</w:t>
            </w:r>
            <w:r w:rsidRPr="005B56C4">
              <w:rPr>
                <w:rFonts w:ascii="GHEA Grapalat" w:hAnsi="GHEA Grapalat"/>
                <w:sz w:val="18"/>
                <w:lang w:val="ru-RU"/>
              </w:rPr>
              <w:t xml:space="preserve"> лет/***</w:t>
            </w:r>
          </w:p>
        </w:tc>
      </w:tr>
      <w:tr w:rsidR="00A80FC4" w:rsidRPr="00580CE7" w14:paraId="742D9805" w14:textId="77777777" w:rsidTr="00F25D73">
        <w:trPr>
          <w:trHeight w:val="447"/>
          <w:jc w:val="center"/>
        </w:trPr>
        <w:tc>
          <w:tcPr>
            <w:tcW w:w="4513" w:type="dxa"/>
            <w:shd w:val="clear" w:color="auto" w:fill="DDD9C3" w:themeFill="background2" w:themeFillShade="E6"/>
          </w:tcPr>
          <w:p w14:paraId="5A844B3F" w14:textId="77777777" w:rsidR="00A80FC4" w:rsidRPr="00A6155B" w:rsidRDefault="00A80FC4" w:rsidP="00F25D73">
            <w:pPr>
              <w:jc w:val="center"/>
              <w:rPr>
                <w:rFonts w:ascii="GHEA Grapalat" w:hAnsi="GHEA Grapalat"/>
                <w:sz w:val="18"/>
                <w:lang w:val="ru-RU"/>
              </w:rPr>
            </w:pPr>
            <w:r w:rsidRPr="00A6155B">
              <w:rPr>
                <w:rFonts w:ascii="GHEA Grapalat" w:hAnsi="GHEA Grapalat"/>
                <w:sz w:val="18"/>
                <w:lang w:val="ru-RU"/>
              </w:rPr>
              <w:t>Перечень выполненных работ и/или указанных услуг /объектов/, показателей/мощностей/</w:t>
            </w:r>
          </w:p>
        </w:tc>
        <w:tc>
          <w:tcPr>
            <w:tcW w:w="2928" w:type="dxa"/>
            <w:shd w:val="clear" w:color="auto" w:fill="DDD9C3" w:themeFill="background2" w:themeFillShade="E6"/>
          </w:tcPr>
          <w:p w14:paraId="204789A7" w14:textId="77777777" w:rsidR="00A80FC4" w:rsidRPr="005B56C4" w:rsidRDefault="00A80FC4" w:rsidP="00F25D73">
            <w:pPr>
              <w:jc w:val="center"/>
              <w:rPr>
                <w:rFonts w:ascii="GHEA Grapalat" w:hAnsi="GHEA Grapalat"/>
                <w:sz w:val="18"/>
              </w:rPr>
            </w:pPr>
            <w:r w:rsidRPr="005B56C4">
              <w:rPr>
                <w:rFonts w:ascii="GHEA Grapalat" w:hAnsi="GHEA Grapalat"/>
                <w:sz w:val="18"/>
                <w:lang w:val="ru-RU"/>
              </w:rPr>
              <w:t>название работодателя или компании</w:t>
            </w:r>
          </w:p>
        </w:tc>
        <w:tc>
          <w:tcPr>
            <w:tcW w:w="1805" w:type="dxa"/>
            <w:shd w:val="clear" w:color="auto" w:fill="DDD9C3" w:themeFill="background2" w:themeFillShade="E6"/>
            <w:vAlign w:val="center"/>
          </w:tcPr>
          <w:p w14:paraId="7378965E" w14:textId="77777777" w:rsidR="00A80FC4" w:rsidRPr="005B56C4" w:rsidRDefault="00A80FC4" w:rsidP="00F25D73">
            <w:pPr>
              <w:jc w:val="center"/>
              <w:rPr>
                <w:rFonts w:ascii="GHEA Grapalat" w:hAnsi="GHEA Grapalat"/>
                <w:sz w:val="18"/>
              </w:rPr>
            </w:pPr>
            <w:r>
              <w:rPr>
                <w:rFonts w:ascii="GHEA Grapalat" w:hAnsi="GHEA Grapalat"/>
                <w:sz w:val="18"/>
              </w:rPr>
              <w:t>Годы</w:t>
            </w:r>
          </w:p>
        </w:tc>
      </w:tr>
      <w:tr w:rsidR="00A80FC4" w:rsidRPr="00580CE7" w14:paraId="2B8A4526" w14:textId="77777777" w:rsidTr="00F25D73">
        <w:trPr>
          <w:trHeight w:val="360"/>
          <w:jc w:val="center"/>
        </w:trPr>
        <w:tc>
          <w:tcPr>
            <w:tcW w:w="4513" w:type="dxa"/>
            <w:vAlign w:val="center"/>
          </w:tcPr>
          <w:p w14:paraId="142DEC08" w14:textId="77777777" w:rsidR="00A80FC4" w:rsidRPr="00580CE7" w:rsidRDefault="00A80FC4" w:rsidP="00F25D73">
            <w:pPr>
              <w:rPr>
                <w:rFonts w:ascii="GHEA Grapalat" w:hAnsi="GHEA Grapalat"/>
                <w:sz w:val="18"/>
              </w:rPr>
            </w:pPr>
          </w:p>
        </w:tc>
        <w:tc>
          <w:tcPr>
            <w:tcW w:w="2928" w:type="dxa"/>
            <w:vAlign w:val="center"/>
          </w:tcPr>
          <w:p w14:paraId="40C4BE41" w14:textId="77777777" w:rsidR="00A80FC4" w:rsidRPr="00580CE7" w:rsidRDefault="00A80FC4" w:rsidP="00F25D73">
            <w:pPr>
              <w:rPr>
                <w:rFonts w:ascii="GHEA Grapalat" w:hAnsi="GHEA Grapalat"/>
                <w:sz w:val="18"/>
              </w:rPr>
            </w:pPr>
          </w:p>
        </w:tc>
        <w:tc>
          <w:tcPr>
            <w:tcW w:w="1805" w:type="dxa"/>
            <w:vAlign w:val="center"/>
          </w:tcPr>
          <w:p w14:paraId="56C3AB2A" w14:textId="77777777" w:rsidR="00A80FC4" w:rsidRPr="00580CE7" w:rsidRDefault="00A80FC4" w:rsidP="00F25D73">
            <w:pPr>
              <w:rPr>
                <w:rFonts w:ascii="GHEA Grapalat" w:hAnsi="GHEA Grapalat"/>
                <w:sz w:val="18"/>
              </w:rPr>
            </w:pPr>
          </w:p>
        </w:tc>
      </w:tr>
      <w:tr w:rsidR="00A80FC4" w:rsidRPr="00580CE7" w14:paraId="120A9D39" w14:textId="77777777" w:rsidTr="00F25D73">
        <w:trPr>
          <w:trHeight w:val="360"/>
          <w:jc w:val="center"/>
        </w:trPr>
        <w:tc>
          <w:tcPr>
            <w:tcW w:w="4513" w:type="dxa"/>
            <w:vAlign w:val="center"/>
          </w:tcPr>
          <w:p w14:paraId="728B82F1" w14:textId="77777777" w:rsidR="00A80FC4" w:rsidRPr="00580CE7" w:rsidRDefault="00A80FC4" w:rsidP="00F25D73">
            <w:pPr>
              <w:rPr>
                <w:rFonts w:ascii="GHEA Grapalat" w:hAnsi="GHEA Grapalat"/>
                <w:sz w:val="18"/>
              </w:rPr>
            </w:pPr>
          </w:p>
        </w:tc>
        <w:tc>
          <w:tcPr>
            <w:tcW w:w="2928" w:type="dxa"/>
            <w:vAlign w:val="center"/>
          </w:tcPr>
          <w:p w14:paraId="6D2B43F8" w14:textId="77777777" w:rsidR="00A80FC4" w:rsidRPr="00580CE7" w:rsidRDefault="00A80FC4" w:rsidP="00F25D73">
            <w:pPr>
              <w:rPr>
                <w:rFonts w:ascii="GHEA Grapalat" w:hAnsi="GHEA Grapalat"/>
                <w:sz w:val="18"/>
              </w:rPr>
            </w:pPr>
          </w:p>
        </w:tc>
        <w:tc>
          <w:tcPr>
            <w:tcW w:w="1805" w:type="dxa"/>
            <w:vAlign w:val="center"/>
          </w:tcPr>
          <w:p w14:paraId="2FDB7B01" w14:textId="77777777" w:rsidR="00A80FC4" w:rsidRPr="00580CE7" w:rsidRDefault="00A80FC4" w:rsidP="00F25D73">
            <w:pPr>
              <w:rPr>
                <w:rFonts w:ascii="GHEA Grapalat" w:hAnsi="GHEA Grapalat"/>
                <w:sz w:val="18"/>
              </w:rPr>
            </w:pPr>
          </w:p>
        </w:tc>
      </w:tr>
      <w:tr w:rsidR="00A80FC4" w:rsidRPr="00580CE7" w14:paraId="51415B97" w14:textId="77777777" w:rsidTr="00F25D73">
        <w:trPr>
          <w:trHeight w:val="360"/>
          <w:jc w:val="center"/>
        </w:trPr>
        <w:tc>
          <w:tcPr>
            <w:tcW w:w="4513" w:type="dxa"/>
            <w:vAlign w:val="center"/>
          </w:tcPr>
          <w:p w14:paraId="3C3E4E9A" w14:textId="77777777" w:rsidR="00A80FC4" w:rsidRPr="00580CE7" w:rsidRDefault="00A80FC4" w:rsidP="00F25D73">
            <w:pPr>
              <w:rPr>
                <w:rFonts w:ascii="GHEA Grapalat" w:hAnsi="GHEA Grapalat"/>
                <w:sz w:val="18"/>
              </w:rPr>
            </w:pPr>
          </w:p>
        </w:tc>
        <w:tc>
          <w:tcPr>
            <w:tcW w:w="2928" w:type="dxa"/>
            <w:vAlign w:val="center"/>
          </w:tcPr>
          <w:p w14:paraId="3D5A3AF1" w14:textId="77777777" w:rsidR="00A80FC4" w:rsidRPr="00580CE7" w:rsidRDefault="00A80FC4" w:rsidP="00F25D73">
            <w:pPr>
              <w:rPr>
                <w:rFonts w:ascii="GHEA Grapalat" w:hAnsi="GHEA Grapalat"/>
                <w:sz w:val="18"/>
              </w:rPr>
            </w:pPr>
          </w:p>
        </w:tc>
        <w:tc>
          <w:tcPr>
            <w:tcW w:w="1805" w:type="dxa"/>
            <w:vAlign w:val="center"/>
          </w:tcPr>
          <w:p w14:paraId="499416F4" w14:textId="77777777" w:rsidR="00A80FC4" w:rsidRPr="00580CE7" w:rsidRDefault="00A80FC4" w:rsidP="00F25D73">
            <w:pPr>
              <w:rPr>
                <w:rFonts w:ascii="GHEA Grapalat" w:hAnsi="GHEA Grapalat"/>
                <w:sz w:val="18"/>
              </w:rPr>
            </w:pPr>
          </w:p>
        </w:tc>
      </w:tr>
      <w:tr w:rsidR="00A80FC4" w:rsidRPr="00580CE7" w14:paraId="289364A6" w14:textId="77777777" w:rsidTr="00F25D73">
        <w:trPr>
          <w:trHeight w:val="360"/>
          <w:jc w:val="center"/>
        </w:trPr>
        <w:tc>
          <w:tcPr>
            <w:tcW w:w="4513" w:type="dxa"/>
            <w:vAlign w:val="center"/>
          </w:tcPr>
          <w:p w14:paraId="53639E99" w14:textId="77777777" w:rsidR="00A80FC4" w:rsidRPr="00580CE7" w:rsidRDefault="00A80FC4" w:rsidP="00F25D73">
            <w:pPr>
              <w:rPr>
                <w:rFonts w:ascii="GHEA Grapalat" w:hAnsi="GHEA Grapalat"/>
                <w:sz w:val="18"/>
              </w:rPr>
            </w:pPr>
          </w:p>
        </w:tc>
        <w:tc>
          <w:tcPr>
            <w:tcW w:w="2928" w:type="dxa"/>
            <w:vAlign w:val="center"/>
          </w:tcPr>
          <w:p w14:paraId="2FC83F41" w14:textId="77777777" w:rsidR="00A80FC4" w:rsidRPr="00580CE7" w:rsidRDefault="00A80FC4" w:rsidP="00F25D73">
            <w:pPr>
              <w:rPr>
                <w:rFonts w:ascii="GHEA Grapalat" w:hAnsi="GHEA Grapalat"/>
                <w:sz w:val="18"/>
              </w:rPr>
            </w:pPr>
          </w:p>
        </w:tc>
        <w:tc>
          <w:tcPr>
            <w:tcW w:w="1805" w:type="dxa"/>
            <w:vAlign w:val="center"/>
          </w:tcPr>
          <w:p w14:paraId="302F7B21" w14:textId="77777777" w:rsidR="00A80FC4" w:rsidRPr="00580CE7" w:rsidRDefault="00A80FC4" w:rsidP="00F25D73">
            <w:pPr>
              <w:rPr>
                <w:rFonts w:ascii="GHEA Grapalat" w:hAnsi="GHEA Grapalat"/>
                <w:sz w:val="18"/>
              </w:rPr>
            </w:pPr>
          </w:p>
        </w:tc>
      </w:tr>
      <w:tr w:rsidR="00A80FC4" w:rsidRPr="00580CE7" w14:paraId="11ADDC8E" w14:textId="77777777" w:rsidTr="00F25D73">
        <w:trPr>
          <w:trHeight w:val="360"/>
          <w:jc w:val="center"/>
        </w:trPr>
        <w:tc>
          <w:tcPr>
            <w:tcW w:w="4513" w:type="dxa"/>
            <w:vAlign w:val="center"/>
          </w:tcPr>
          <w:p w14:paraId="39890EF8" w14:textId="77777777" w:rsidR="00A80FC4" w:rsidRPr="00580CE7" w:rsidRDefault="00A80FC4" w:rsidP="00F25D73">
            <w:pPr>
              <w:rPr>
                <w:rFonts w:ascii="GHEA Grapalat" w:hAnsi="GHEA Grapalat"/>
                <w:sz w:val="18"/>
              </w:rPr>
            </w:pPr>
          </w:p>
        </w:tc>
        <w:tc>
          <w:tcPr>
            <w:tcW w:w="2928" w:type="dxa"/>
            <w:vAlign w:val="center"/>
          </w:tcPr>
          <w:p w14:paraId="5A1011B0" w14:textId="77777777" w:rsidR="00A80FC4" w:rsidRPr="00580CE7" w:rsidRDefault="00A80FC4" w:rsidP="00F25D73">
            <w:pPr>
              <w:rPr>
                <w:rFonts w:ascii="GHEA Grapalat" w:hAnsi="GHEA Grapalat"/>
                <w:sz w:val="18"/>
              </w:rPr>
            </w:pPr>
          </w:p>
        </w:tc>
        <w:tc>
          <w:tcPr>
            <w:tcW w:w="1805" w:type="dxa"/>
            <w:vAlign w:val="center"/>
          </w:tcPr>
          <w:p w14:paraId="358385B9" w14:textId="77777777" w:rsidR="00A80FC4" w:rsidRPr="00580CE7" w:rsidRDefault="00A80FC4" w:rsidP="00F25D73">
            <w:pPr>
              <w:rPr>
                <w:rFonts w:ascii="GHEA Grapalat" w:hAnsi="GHEA Grapalat"/>
                <w:sz w:val="18"/>
              </w:rPr>
            </w:pPr>
          </w:p>
        </w:tc>
      </w:tr>
      <w:tr w:rsidR="00A80FC4" w:rsidRPr="00580CE7" w14:paraId="16B82F99" w14:textId="77777777" w:rsidTr="00F25D73">
        <w:trPr>
          <w:trHeight w:val="360"/>
          <w:jc w:val="center"/>
        </w:trPr>
        <w:tc>
          <w:tcPr>
            <w:tcW w:w="4513" w:type="dxa"/>
            <w:vAlign w:val="center"/>
          </w:tcPr>
          <w:p w14:paraId="55F2FEF6" w14:textId="77777777" w:rsidR="00A80FC4" w:rsidRPr="00580CE7" w:rsidRDefault="00A80FC4" w:rsidP="00F25D73">
            <w:pPr>
              <w:rPr>
                <w:rFonts w:ascii="GHEA Grapalat" w:hAnsi="GHEA Grapalat"/>
                <w:sz w:val="18"/>
              </w:rPr>
            </w:pPr>
          </w:p>
        </w:tc>
        <w:tc>
          <w:tcPr>
            <w:tcW w:w="2928" w:type="dxa"/>
            <w:vAlign w:val="center"/>
          </w:tcPr>
          <w:p w14:paraId="662C193A" w14:textId="77777777" w:rsidR="00A80FC4" w:rsidRPr="00580CE7" w:rsidRDefault="00A80FC4" w:rsidP="00F25D73">
            <w:pPr>
              <w:rPr>
                <w:rFonts w:ascii="GHEA Grapalat" w:hAnsi="GHEA Grapalat"/>
                <w:sz w:val="18"/>
              </w:rPr>
            </w:pPr>
          </w:p>
        </w:tc>
        <w:tc>
          <w:tcPr>
            <w:tcW w:w="1805" w:type="dxa"/>
            <w:vAlign w:val="center"/>
          </w:tcPr>
          <w:p w14:paraId="44D0BB8F" w14:textId="77777777" w:rsidR="00A80FC4" w:rsidRPr="00580CE7" w:rsidRDefault="00A80FC4" w:rsidP="00F25D73">
            <w:pPr>
              <w:rPr>
                <w:rFonts w:ascii="GHEA Grapalat" w:hAnsi="GHEA Grapalat"/>
                <w:sz w:val="18"/>
              </w:rPr>
            </w:pPr>
          </w:p>
        </w:tc>
      </w:tr>
      <w:tr w:rsidR="00A80FC4" w:rsidRPr="00580CE7" w14:paraId="7CB38C2F" w14:textId="77777777" w:rsidTr="00F25D73">
        <w:trPr>
          <w:trHeight w:val="360"/>
          <w:jc w:val="center"/>
        </w:trPr>
        <w:tc>
          <w:tcPr>
            <w:tcW w:w="4513" w:type="dxa"/>
            <w:vAlign w:val="center"/>
          </w:tcPr>
          <w:p w14:paraId="3306C179" w14:textId="77777777" w:rsidR="00A80FC4" w:rsidRPr="00580CE7" w:rsidRDefault="00A80FC4" w:rsidP="00F25D73">
            <w:pPr>
              <w:rPr>
                <w:rFonts w:ascii="GHEA Grapalat" w:hAnsi="GHEA Grapalat"/>
                <w:sz w:val="18"/>
              </w:rPr>
            </w:pPr>
          </w:p>
        </w:tc>
        <w:tc>
          <w:tcPr>
            <w:tcW w:w="2928" w:type="dxa"/>
            <w:vAlign w:val="center"/>
          </w:tcPr>
          <w:p w14:paraId="2538FDF9" w14:textId="77777777" w:rsidR="00A80FC4" w:rsidRPr="00580CE7" w:rsidRDefault="00A80FC4" w:rsidP="00F25D73">
            <w:pPr>
              <w:rPr>
                <w:rFonts w:ascii="GHEA Grapalat" w:hAnsi="GHEA Grapalat"/>
                <w:sz w:val="18"/>
              </w:rPr>
            </w:pPr>
          </w:p>
        </w:tc>
        <w:tc>
          <w:tcPr>
            <w:tcW w:w="1805" w:type="dxa"/>
            <w:vAlign w:val="center"/>
          </w:tcPr>
          <w:p w14:paraId="16740A15" w14:textId="77777777" w:rsidR="00A80FC4" w:rsidRPr="00580CE7" w:rsidRDefault="00A80FC4" w:rsidP="00F25D73">
            <w:pPr>
              <w:rPr>
                <w:rFonts w:ascii="GHEA Grapalat" w:hAnsi="GHEA Grapalat"/>
                <w:sz w:val="18"/>
              </w:rPr>
            </w:pPr>
          </w:p>
        </w:tc>
      </w:tr>
      <w:tr w:rsidR="00A80FC4" w:rsidRPr="00580CE7" w14:paraId="621050A7" w14:textId="77777777" w:rsidTr="00F25D73">
        <w:trPr>
          <w:trHeight w:val="360"/>
          <w:jc w:val="center"/>
        </w:trPr>
        <w:tc>
          <w:tcPr>
            <w:tcW w:w="4513" w:type="dxa"/>
            <w:vAlign w:val="center"/>
          </w:tcPr>
          <w:p w14:paraId="0F15EEFF" w14:textId="77777777" w:rsidR="00A80FC4" w:rsidRPr="00580CE7" w:rsidRDefault="00A80FC4" w:rsidP="00F25D73">
            <w:pPr>
              <w:rPr>
                <w:rFonts w:ascii="GHEA Grapalat" w:hAnsi="GHEA Grapalat"/>
                <w:sz w:val="18"/>
              </w:rPr>
            </w:pPr>
          </w:p>
        </w:tc>
        <w:tc>
          <w:tcPr>
            <w:tcW w:w="2928" w:type="dxa"/>
            <w:vAlign w:val="center"/>
          </w:tcPr>
          <w:p w14:paraId="577E734B" w14:textId="77777777" w:rsidR="00A80FC4" w:rsidRPr="00580CE7" w:rsidRDefault="00A80FC4" w:rsidP="00F25D73">
            <w:pPr>
              <w:rPr>
                <w:rFonts w:ascii="GHEA Grapalat" w:hAnsi="GHEA Grapalat"/>
                <w:sz w:val="18"/>
              </w:rPr>
            </w:pPr>
          </w:p>
        </w:tc>
        <w:tc>
          <w:tcPr>
            <w:tcW w:w="1805" w:type="dxa"/>
            <w:vAlign w:val="center"/>
          </w:tcPr>
          <w:p w14:paraId="2919E91A" w14:textId="77777777" w:rsidR="00A80FC4" w:rsidRPr="00580CE7" w:rsidRDefault="00A80FC4" w:rsidP="00F25D73">
            <w:pPr>
              <w:rPr>
                <w:rFonts w:ascii="GHEA Grapalat" w:hAnsi="GHEA Grapalat"/>
                <w:sz w:val="18"/>
              </w:rPr>
            </w:pPr>
          </w:p>
        </w:tc>
      </w:tr>
      <w:tr w:rsidR="00A80FC4" w:rsidRPr="00580CE7" w14:paraId="0513229F" w14:textId="77777777" w:rsidTr="00F25D73">
        <w:trPr>
          <w:trHeight w:val="360"/>
          <w:jc w:val="center"/>
        </w:trPr>
        <w:tc>
          <w:tcPr>
            <w:tcW w:w="4513" w:type="dxa"/>
            <w:vAlign w:val="center"/>
          </w:tcPr>
          <w:p w14:paraId="26F2F814" w14:textId="77777777" w:rsidR="00A80FC4" w:rsidRPr="00580CE7" w:rsidRDefault="00A80FC4" w:rsidP="00F25D73">
            <w:pPr>
              <w:rPr>
                <w:rFonts w:ascii="GHEA Grapalat" w:hAnsi="GHEA Grapalat"/>
                <w:sz w:val="18"/>
              </w:rPr>
            </w:pPr>
          </w:p>
        </w:tc>
        <w:tc>
          <w:tcPr>
            <w:tcW w:w="2928" w:type="dxa"/>
            <w:vAlign w:val="center"/>
          </w:tcPr>
          <w:p w14:paraId="5223CFD6" w14:textId="77777777" w:rsidR="00A80FC4" w:rsidRPr="00580CE7" w:rsidRDefault="00A80FC4" w:rsidP="00F25D73">
            <w:pPr>
              <w:rPr>
                <w:rFonts w:ascii="GHEA Grapalat" w:hAnsi="GHEA Grapalat"/>
                <w:sz w:val="18"/>
              </w:rPr>
            </w:pPr>
          </w:p>
        </w:tc>
        <w:tc>
          <w:tcPr>
            <w:tcW w:w="1805" w:type="dxa"/>
            <w:vAlign w:val="center"/>
          </w:tcPr>
          <w:p w14:paraId="42E923E7" w14:textId="77777777" w:rsidR="00A80FC4" w:rsidRPr="00580CE7" w:rsidRDefault="00A80FC4" w:rsidP="00F25D73">
            <w:pPr>
              <w:rPr>
                <w:rFonts w:ascii="GHEA Grapalat" w:hAnsi="GHEA Grapalat"/>
                <w:sz w:val="18"/>
              </w:rPr>
            </w:pPr>
          </w:p>
        </w:tc>
      </w:tr>
      <w:tr w:rsidR="00A80FC4" w:rsidRPr="00580CE7" w14:paraId="34453F4E" w14:textId="77777777" w:rsidTr="00F25D73">
        <w:trPr>
          <w:trHeight w:val="360"/>
          <w:jc w:val="center"/>
        </w:trPr>
        <w:tc>
          <w:tcPr>
            <w:tcW w:w="4513" w:type="dxa"/>
          </w:tcPr>
          <w:p w14:paraId="4A23EF19" w14:textId="77777777" w:rsidR="00A80FC4" w:rsidRPr="00580CE7" w:rsidRDefault="00A80FC4" w:rsidP="00F25D73">
            <w:pPr>
              <w:rPr>
                <w:rFonts w:ascii="GHEA Grapalat" w:hAnsi="GHEA Grapalat"/>
                <w:sz w:val="18"/>
              </w:rPr>
            </w:pPr>
          </w:p>
        </w:tc>
        <w:tc>
          <w:tcPr>
            <w:tcW w:w="2928" w:type="dxa"/>
          </w:tcPr>
          <w:p w14:paraId="5F987AE8" w14:textId="77777777" w:rsidR="00A80FC4" w:rsidRPr="00580CE7" w:rsidRDefault="00A80FC4" w:rsidP="00F25D73">
            <w:pPr>
              <w:rPr>
                <w:rFonts w:ascii="GHEA Grapalat" w:hAnsi="GHEA Grapalat"/>
                <w:sz w:val="18"/>
              </w:rPr>
            </w:pPr>
          </w:p>
        </w:tc>
        <w:tc>
          <w:tcPr>
            <w:tcW w:w="1805" w:type="dxa"/>
          </w:tcPr>
          <w:p w14:paraId="77AFF48A" w14:textId="77777777" w:rsidR="00A80FC4" w:rsidRPr="00580CE7" w:rsidRDefault="00A80FC4" w:rsidP="00F25D73">
            <w:pPr>
              <w:rPr>
                <w:rFonts w:ascii="GHEA Grapalat" w:hAnsi="GHEA Grapalat"/>
                <w:sz w:val="18"/>
              </w:rPr>
            </w:pPr>
          </w:p>
        </w:tc>
      </w:tr>
    </w:tbl>
    <w:p w14:paraId="5F9A5FD6" w14:textId="77777777" w:rsidR="00A80FC4" w:rsidRDefault="00A80FC4" w:rsidP="00A80FC4">
      <w:pPr>
        <w:rPr>
          <w:rFonts w:ascii="GHEA Grapalat" w:hAnsi="GHEA Grapalat"/>
        </w:rPr>
      </w:pPr>
    </w:p>
    <w:p w14:paraId="405B800A" w14:textId="77777777" w:rsidR="00A80FC4" w:rsidRPr="00A6155B" w:rsidRDefault="00A80FC4" w:rsidP="00A80FC4">
      <w:pPr>
        <w:rPr>
          <w:rFonts w:ascii="GHEA Grapalat" w:hAnsi="GHEA Grapalat"/>
        </w:rPr>
      </w:pPr>
      <w:r w:rsidRPr="005B56C4">
        <w:rPr>
          <w:rFonts w:ascii="GHEA Grapalat" w:hAnsi="GHEA Grapalat"/>
        </w:rPr>
        <w:t>***</w:t>
      </w:r>
      <w:r w:rsidRPr="00DF7402">
        <w:rPr>
          <w:rFonts w:ascii="GHEA Grapalat" w:hAnsi="GHEA Grapalat"/>
        </w:rPr>
        <w:t xml:space="preserve"> </w:t>
      </w:r>
      <w:r w:rsidRPr="005B56C4">
        <w:rPr>
          <w:rFonts w:ascii="GHEA Grapalat" w:hAnsi="GHEA Grapalat"/>
        </w:rPr>
        <w:t>представленные работы будут являться основой для оценки сотрудников.</w:t>
      </w:r>
    </w:p>
    <w:p w14:paraId="114BDDAC" w14:textId="77777777" w:rsidR="00A80FC4" w:rsidRPr="00DF7402" w:rsidRDefault="00A80FC4" w:rsidP="00A80FC4">
      <w:pPr>
        <w:rPr>
          <w:rFonts w:ascii="GHEA Grapalat" w:hAnsi="GHEA Grapalat"/>
          <w:sz w:val="20"/>
          <w:szCs w:val="20"/>
        </w:rPr>
      </w:pPr>
    </w:p>
    <w:p w14:paraId="2683C163" w14:textId="77777777" w:rsidR="00A80FC4" w:rsidRPr="00A6155B" w:rsidRDefault="00A80FC4" w:rsidP="00A80FC4">
      <w:pPr>
        <w:rPr>
          <w:rFonts w:ascii="GHEA Grapalat" w:hAnsi="GHEA Grapalat"/>
          <w:sz w:val="20"/>
          <w:szCs w:val="20"/>
        </w:rPr>
      </w:pPr>
      <w:r w:rsidRPr="00A6155B">
        <w:rPr>
          <w:rFonts w:ascii="GHEA Grapalat" w:hAnsi="GHEA Grapalat"/>
          <w:sz w:val="20"/>
          <w:szCs w:val="20"/>
        </w:rPr>
        <w:t>Примечание*</w:t>
      </w:r>
    </w:p>
    <w:p w14:paraId="279ECBC2" w14:textId="77777777" w:rsidR="00A80FC4" w:rsidRPr="00DF7402" w:rsidRDefault="00A80FC4" w:rsidP="00A80FC4">
      <w:pPr>
        <w:rPr>
          <w:rFonts w:ascii="GHEA Grapalat" w:hAnsi="GHEA Grapalat"/>
          <w:sz w:val="20"/>
          <w:szCs w:val="20"/>
        </w:rPr>
      </w:pPr>
      <w:r w:rsidRPr="00A6155B">
        <w:rPr>
          <w:rFonts w:ascii="GHEA Grapalat" w:hAnsi="GHEA Grapalat"/>
          <w:sz w:val="20"/>
          <w:szCs w:val="20"/>
        </w:rPr>
        <w:t>Участник</w:t>
      </w:r>
      <w:r w:rsidRPr="00DF7402">
        <w:rPr>
          <w:rFonts w:ascii="GHEA Grapalat" w:hAnsi="GHEA Grapalat"/>
          <w:sz w:val="20"/>
          <w:szCs w:val="20"/>
        </w:rPr>
        <w:t xml:space="preserve"> настоящим подтверждает, что информация, указанная в резюме работника, </w:t>
      </w:r>
      <w:r w:rsidRPr="00A6155B">
        <w:rPr>
          <w:rFonts w:ascii="GHEA Grapalat" w:hAnsi="GHEA Grapalat"/>
          <w:sz w:val="20"/>
          <w:szCs w:val="20"/>
        </w:rPr>
        <w:t>действенна</w:t>
      </w:r>
      <w:r w:rsidRPr="00DF7402">
        <w:rPr>
          <w:rFonts w:ascii="GHEA Grapalat" w:hAnsi="GHEA Grapalat"/>
          <w:sz w:val="20"/>
          <w:szCs w:val="20"/>
        </w:rPr>
        <w:t>.</w:t>
      </w:r>
    </w:p>
    <w:p w14:paraId="11FB8E52" w14:textId="77777777" w:rsidR="00A80FC4" w:rsidRPr="00A6155B" w:rsidRDefault="00A80FC4" w:rsidP="00A80FC4">
      <w:pPr>
        <w:rPr>
          <w:rFonts w:ascii="GHEA Grapalat" w:hAnsi="GHEA Grapalat"/>
          <w:sz w:val="20"/>
          <w:szCs w:val="20"/>
        </w:rPr>
      </w:pPr>
      <w:r w:rsidRPr="00DF7402">
        <w:rPr>
          <w:rFonts w:ascii="GHEA Grapalat" w:hAnsi="GHEA Grapalat"/>
          <w:sz w:val="20"/>
          <w:szCs w:val="20"/>
        </w:rPr>
        <w:t xml:space="preserve">Специалист, подписывая настоящий документ, дает свое согласие на проведение технического </w:t>
      </w:r>
      <w:r w:rsidRPr="00A6155B">
        <w:rPr>
          <w:rFonts w:ascii="GHEA Grapalat" w:hAnsi="GHEA Grapalat"/>
          <w:sz w:val="20"/>
          <w:szCs w:val="20"/>
        </w:rPr>
        <w:t>надзора</w:t>
      </w:r>
      <w:r w:rsidRPr="00DF7402">
        <w:rPr>
          <w:rFonts w:ascii="GHEA Grapalat" w:hAnsi="GHEA Grapalat"/>
          <w:sz w:val="20"/>
          <w:szCs w:val="20"/>
        </w:rPr>
        <w:t xml:space="preserve"> данного объекта(ов) и на включение во вкладыш компании.</w:t>
      </w:r>
    </w:p>
    <w:p w14:paraId="7A8FA625" w14:textId="77777777" w:rsidR="00A80FC4" w:rsidRPr="006A134B" w:rsidRDefault="00A80FC4" w:rsidP="00A80FC4">
      <w:pPr>
        <w:rPr>
          <w:rFonts w:ascii="GHEA Grapalat" w:hAnsi="GHEA Grapalat"/>
        </w:rPr>
      </w:pPr>
    </w:p>
    <w:p w14:paraId="73E5C8C8"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1549DDC" w14:textId="77777777" w:rsidR="00A80FC4" w:rsidRPr="00BE09B3" w:rsidRDefault="00A80FC4" w:rsidP="00A80FC4">
      <w:pPr>
        <w:rPr>
          <w:rFonts w:ascii="GHEA Grapalat" w:hAnsi="GHEA Grapalat"/>
          <w:sz w:val="18"/>
        </w:rPr>
      </w:pPr>
      <w:r w:rsidRPr="00C445FB">
        <w:rPr>
          <w:rFonts w:ascii="GHEA Grapalat" w:hAnsi="GHEA Grapalat"/>
          <w:sz w:val="18"/>
        </w:rPr>
        <w:t>(</w:t>
      </w:r>
      <w:r w:rsidRPr="00BE09B3">
        <w:rPr>
          <w:rFonts w:ascii="GHEA Grapalat" w:hAnsi="GHEA Grapalat"/>
          <w:sz w:val="18"/>
        </w:rPr>
        <w:t>должность, имя и фамилия</w:t>
      </w:r>
      <w:r w:rsidRPr="00A6155B">
        <w:rPr>
          <w:rFonts w:ascii="GHEA Grapalat" w:hAnsi="GHEA Grapalat"/>
          <w:sz w:val="18"/>
        </w:rPr>
        <w:t xml:space="preserve"> Участника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C445FB">
        <w:rPr>
          <w:rFonts w:ascii="GHEA Grapalat" w:hAnsi="GHEA Grapalat"/>
        </w:rPr>
        <w:t xml:space="preserve"> </w:t>
      </w:r>
      <w:r w:rsidRPr="00A6155B">
        <w:rPr>
          <w:rFonts w:ascii="GHEA Grapalat" w:hAnsi="GHEA Grapalat"/>
        </w:rPr>
        <w:t xml:space="preserve">                    </w:t>
      </w:r>
      <w:r w:rsidRPr="00C445FB">
        <w:rPr>
          <w:rFonts w:ascii="GHEA Grapalat" w:hAnsi="GHEA Grapalat"/>
          <w:sz w:val="18"/>
        </w:rPr>
        <w:t>(</w:t>
      </w:r>
      <w:r w:rsidRPr="00A6155B">
        <w:rPr>
          <w:rFonts w:ascii="GHEA Grapalat" w:hAnsi="GHEA Grapalat"/>
          <w:sz w:val="18"/>
        </w:rPr>
        <w:t>подпись)</w:t>
      </w:r>
    </w:p>
    <w:p w14:paraId="3638EED8" w14:textId="77777777" w:rsidR="00A80FC4" w:rsidRDefault="00A80FC4" w:rsidP="00A80FC4">
      <w:pPr>
        <w:rPr>
          <w:rFonts w:ascii="GHEA Grapalat" w:hAnsi="GHEA Grapalat"/>
        </w:rPr>
      </w:pPr>
    </w:p>
    <w:p w14:paraId="412F99DA"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A2E21AD" w14:textId="77777777" w:rsidR="00A80FC4" w:rsidRPr="00B57400" w:rsidRDefault="00A80FC4" w:rsidP="00A80FC4">
      <w:pPr>
        <w:rPr>
          <w:rFonts w:ascii="GHEA Grapalat" w:hAnsi="GHEA Grapalat"/>
          <w:sz w:val="18"/>
        </w:rPr>
      </w:pPr>
      <w:r w:rsidRPr="00C445FB">
        <w:rPr>
          <w:rFonts w:ascii="GHEA Grapalat" w:hAnsi="GHEA Grapalat"/>
          <w:sz w:val="18"/>
        </w:rPr>
        <w:t>(</w:t>
      </w:r>
      <w:r w:rsidRPr="00B57400">
        <w:rPr>
          <w:rFonts w:ascii="GHEA Grapalat" w:hAnsi="GHEA Grapalat"/>
          <w:sz w:val="18"/>
        </w:rPr>
        <w:t>должность, имя, фамилия сотрудника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A6155B">
        <w:rPr>
          <w:rFonts w:ascii="GHEA Grapalat" w:hAnsi="GHEA Grapalat"/>
          <w:sz w:val="18"/>
        </w:rPr>
        <w:t xml:space="preserve">                         </w:t>
      </w:r>
      <w:r w:rsidRPr="00C445FB">
        <w:rPr>
          <w:rFonts w:ascii="GHEA Grapalat" w:hAnsi="GHEA Grapalat"/>
        </w:rPr>
        <w:t xml:space="preserve"> </w:t>
      </w:r>
      <w:r w:rsidRPr="00C445FB">
        <w:rPr>
          <w:rFonts w:ascii="GHEA Grapalat" w:hAnsi="GHEA Grapalat"/>
          <w:sz w:val="18"/>
        </w:rPr>
        <w:t>(</w:t>
      </w:r>
      <w:r>
        <w:rPr>
          <w:rFonts w:ascii="GHEA Grapalat" w:hAnsi="GHEA Grapalat"/>
          <w:sz w:val="18"/>
        </w:rPr>
        <w:t>подпись</w:t>
      </w:r>
      <w:r w:rsidRPr="00C445FB">
        <w:rPr>
          <w:rFonts w:ascii="GHEA Grapalat" w:hAnsi="GHEA Grapalat"/>
          <w:sz w:val="18"/>
        </w:rPr>
        <w:t>)</w:t>
      </w:r>
    </w:p>
    <w:p w14:paraId="36CECFC0"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3704D3CA"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12FB6BCC" w14:textId="77777777" w:rsidR="006016F3" w:rsidRPr="005F52BD" w:rsidRDefault="006016F3" w:rsidP="006016F3">
      <w:pPr>
        <w:jc w:val="right"/>
        <w:rPr>
          <w:ins w:id="44" w:author="Inesa Kocharyan" w:date="2025-03-21T20:34:00Z"/>
          <w:rFonts w:ascii="GHEA Grapalat" w:hAnsi="GHEA Grapalat"/>
          <w:b/>
        </w:rPr>
      </w:pPr>
    </w:p>
    <w:p w14:paraId="52632B41" w14:textId="77777777" w:rsidR="006016F3" w:rsidRPr="005F52BD" w:rsidRDefault="006016F3" w:rsidP="006016F3">
      <w:pPr>
        <w:jc w:val="right"/>
        <w:rPr>
          <w:ins w:id="45" w:author="Inesa Kocharyan" w:date="2025-03-21T20:34:00Z"/>
          <w:rFonts w:ascii="GHEA Grapalat" w:hAnsi="GHEA Grapalat"/>
          <w:b/>
        </w:rPr>
      </w:pPr>
    </w:p>
    <w:p w14:paraId="417F34A7" w14:textId="77777777" w:rsidR="006016F3" w:rsidRPr="005F52BD" w:rsidRDefault="006016F3" w:rsidP="006016F3">
      <w:pPr>
        <w:jc w:val="right"/>
        <w:rPr>
          <w:ins w:id="46" w:author="Inesa Kocharyan" w:date="2025-03-21T20:34:00Z"/>
          <w:rFonts w:ascii="GHEA Grapalat" w:hAnsi="GHEA Grapalat"/>
          <w:b/>
        </w:rPr>
      </w:pPr>
    </w:p>
    <w:p w14:paraId="4813D4EB" w14:textId="77777777" w:rsidR="006016F3" w:rsidRPr="005F52BD" w:rsidRDefault="006016F3" w:rsidP="006016F3">
      <w:pPr>
        <w:jc w:val="right"/>
        <w:rPr>
          <w:ins w:id="47" w:author="Inesa Kocharyan" w:date="2025-03-21T20:34:00Z"/>
          <w:rFonts w:ascii="GHEA Grapalat" w:hAnsi="GHEA Grapalat"/>
          <w:b/>
        </w:rPr>
      </w:pPr>
    </w:p>
    <w:p w14:paraId="3BDC0494" w14:textId="77777777" w:rsidR="006016F3" w:rsidRPr="005F52BD" w:rsidRDefault="006016F3" w:rsidP="006016F3">
      <w:pPr>
        <w:jc w:val="right"/>
        <w:rPr>
          <w:ins w:id="48" w:author="Inesa Kocharyan" w:date="2025-03-21T20:34:00Z"/>
          <w:rFonts w:ascii="GHEA Grapalat" w:hAnsi="GHEA Grapalat"/>
          <w:b/>
        </w:rPr>
      </w:pPr>
    </w:p>
    <w:p w14:paraId="02A86701" w14:textId="77777777" w:rsidR="006016F3" w:rsidRPr="005F52BD" w:rsidRDefault="006016F3" w:rsidP="006016F3">
      <w:pPr>
        <w:jc w:val="right"/>
        <w:rPr>
          <w:ins w:id="49" w:author="Inesa Kocharyan" w:date="2025-03-21T20:34:00Z"/>
          <w:rFonts w:ascii="GHEA Grapalat" w:hAnsi="GHEA Grapalat"/>
          <w:b/>
        </w:rPr>
      </w:pPr>
    </w:p>
    <w:p w14:paraId="11843E8C" w14:textId="77777777" w:rsidR="006016F3" w:rsidRPr="005F52BD" w:rsidRDefault="006016F3" w:rsidP="006016F3">
      <w:pPr>
        <w:jc w:val="right"/>
        <w:rPr>
          <w:ins w:id="50" w:author="Inesa Kocharyan" w:date="2025-03-21T20:34:00Z"/>
          <w:rFonts w:ascii="GHEA Grapalat" w:hAnsi="GHEA Grapalat"/>
          <w:b/>
        </w:rPr>
      </w:pPr>
    </w:p>
    <w:p w14:paraId="196048A5" w14:textId="77777777" w:rsidR="006016F3" w:rsidRPr="005F52BD" w:rsidRDefault="006016F3" w:rsidP="006016F3">
      <w:pPr>
        <w:jc w:val="right"/>
        <w:rPr>
          <w:ins w:id="51" w:author="Inesa Kocharyan" w:date="2025-03-21T20:34:00Z"/>
          <w:rFonts w:ascii="GHEA Grapalat" w:hAnsi="GHEA Grapalat"/>
          <w:b/>
        </w:rPr>
      </w:pPr>
    </w:p>
    <w:p w14:paraId="038616C5" w14:textId="77777777" w:rsidR="002B66A2" w:rsidRPr="008875C7" w:rsidRDefault="002B66A2" w:rsidP="002B66A2">
      <w:pPr>
        <w:widowControl w:val="0"/>
        <w:spacing w:after="160"/>
        <w:jc w:val="right"/>
        <w:rPr>
          <w:ins w:id="52" w:author="Inesa Kocharyan" w:date="2025-03-21T20:32:00Z"/>
          <w:rFonts w:ascii="GHEA Grapalat" w:hAnsi="GHEA Grapalat"/>
        </w:rPr>
      </w:pPr>
    </w:p>
    <w:p w14:paraId="4A243FBC" w14:textId="77777777" w:rsidR="002B66A2" w:rsidRPr="00D5443D" w:rsidRDefault="002B66A2" w:rsidP="002B66A2">
      <w:pPr>
        <w:widowControl w:val="0"/>
        <w:tabs>
          <w:tab w:val="left" w:pos="6804"/>
        </w:tabs>
        <w:jc w:val="center"/>
        <w:rPr>
          <w:ins w:id="53" w:author="Inesa Kocharyan" w:date="2025-03-21T20:32:00Z"/>
          <w:rFonts w:ascii="GHEA Grapalat" w:hAnsi="GHEA Grapalat"/>
        </w:rPr>
      </w:pPr>
      <w:ins w:id="54" w:author="Inesa Kocharyan" w:date="2025-03-21T20:32:00Z">
        <w:r>
          <w:rPr>
            <w:rFonts w:ascii="GHEA Grapalat" w:hAnsi="GHEA Grapalat"/>
            <w:b/>
          </w:rPr>
          <w:br w:type="page"/>
        </w:r>
      </w:ins>
    </w:p>
    <w:p w14:paraId="6BADE3AA" w14:textId="77777777" w:rsidR="002B66A2" w:rsidRDefault="002B66A2">
      <w:pPr>
        <w:rPr>
          <w:ins w:id="55" w:author="Inesa Kocharyan" w:date="2025-03-21T20:32:00Z"/>
          <w:rFonts w:ascii="GHEA Grapalat" w:hAnsi="GHEA Grapalat"/>
          <w:b/>
        </w:rPr>
      </w:pPr>
    </w:p>
    <w:p w14:paraId="0903DED5" w14:textId="77777777" w:rsidR="00652A78" w:rsidRDefault="00652A78" w:rsidP="00652A78">
      <w:pPr>
        <w:jc w:val="right"/>
        <w:rPr>
          <w:rFonts w:ascii="GHEA Grapalat" w:hAnsi="GHEA Grapalat"/>
          <w:b/>
        </w:rPr>
      </w:pPr>
      <w:r>
        <w:rPr>
          <w:rFonts w:ascii="GHEA Grapalat" w:hAnsi="GHEA Grapalat"/>
          <w:b/>
        </w:rPr>
        <w:t>Приложение 1.</w:t>
      </w:r>
      <w:r w:rsidR="003E71A6">
        <w:rPr>
          <w:rFonts w:ascii="GHEA Grapalat" w:hAnsi="GHEA Grapalat"/>
          <w:b/>
        </w:rPr>
        <w:t>4</w:t>
      </w:r>
      <w:r>
        <w:rPr>
          <w:rFonts w:ascii="GHEA Grapalat" w:hAnsi="GHEA Grapalat"/>
          <w:b/>
        </w:rPr>
        <w:t xml:space="preserve">** </w:t>
      </w:r>
    </w:p>
    <w:p w14:paraId="74883E68" w14:textId="0ACC62B1"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D49A0">
        <w:rPr>
          <w:rFonts w:ascii="GHEA Grapalat" w:hAnsi="GHEA Grapalat"/>
          <w:b/>
        </w:rPr>
        <w:t>ЗАПРОС КОТИРОВОК</w:t>
      </w:r>
    </w:p>
    <w:p w14:paraId="29CF225B" w14:textId="636B600F"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B75036" w:rsidRPr="00B75036">
        <w:rPr>
          <w:rFonts w:ascii="GHEA Grapalat" w:hAnsi="GHEA Grapalat"/>
          <w:b/>
          <w:i w:val="0"/>
          <w:sz w:val="24"/>
          <w:szCs w:val="24"/>
        </w:rPr>
        <w:t>HFF-GH-NPTcDzB -2025/2</w:t>
      </w:r>
    </w:p>
    <w:p w14:paraId="0A65B93B" w14:textId="77777777" w:rsidR="00123294" w:rsidRDefault="00123294" w:rsidP="00B46D58">
      <w:pPr>
        <w:rPr>
          <w:rFonts w:ascii="GHEA Grapalat" w:hAnsi="GHEA Grapalat"/>
          <w:b/>
        </w:rPr>
      </w:pPr>
    </w:p>
    <w:p w14:paraId="7B7FBA70" w14:textId="77777777" w:rsidR="00B048B2" w:rsidRDefault="00B048B2" w:rsidP="00B46D58">
      <w:pPr>
        <w:rPr>
          <w:rFonts w:ascii="GHEA Grapalat" w:hAnsi="GHEA Grapalat"/>
          <w:b/>
        </w:rPr>
      </w:pPr>
    </w:p>
    <w:p w14:paraId="6E2048C1"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7940DD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5E5044C" w14:textId="77777777" w:rsidR="00A9306E" w:rsidRPr="00ED3A13" w:rsidRDefault="00A9306E" w:rsidP="00A9306E">
      <w:pPr>
        <w:ind w:left="360" w:hanging="360"/>
        <w:jc w:val="center"/>
        <w:rPr>
          <w:rFonts w:ascii="GHEA Grapalat" w:eastAsia="GHEA Grapalat" w:hAnsi="GHEA Grapalat" w:cs="GHEA Grapalat"/>
          <w:b/>
        </w:rPr>
      </w:pPr>
    </w:p>
    <w:p w14:paraId="2DE29ABF"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95761A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234D89C8" w14:textId="77777777" w:rsidTr="00F32DDC">
        <w:tc>
          <w:tcPr>
            <w:tcW w:w="2836" w:type="dxa"/>
            <w:shd w:val="clear" w:color="auto" w:fill="D9E2F3"/>
            <w:vAlign w:val="center"/>
          </w:tcPr>
          <w:p w14:paraId="5849724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B29D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3D8D4A" w14:textId="77777777" w:rsidTr="00F32DDC">
        <w:tc>
          <w:tcPr>
            <w:tcW w:w="2836" w:type="dxa"/>
            <w:shd w:val="clear" w:color="auto" w:fill="D9E2F3"/>
            <w:vAlign w:val="center"/>
          </w:tcPr>
          <w:p w14:paraId="70AB7F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E535D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6EED70" w14:textId="77777777" w:rsidTr="00F32DDC">
        <w:tc>
          <w:tcPr>
            <w:tcW w:w="2836" w:type="dxa"/>
            <w:shd w:val="clear" w:color="auto" w:fill="D9E2F3"/>
            <w:vAlign w:val="center"/>
          </w:tcPr>
          <w:p w14:paraId="576228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C4F1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1C9829" w14:textId="77777777" w:rsidTr="00F32DDC">
        <w:tc>
          <w:tcPr>
            <w:tcW w:w="2836" w:type="dxa"/>
            <w:shd w:val="clear" w:color="auto" w:fill="D9E2F3"/>
            <w:vAlign w:val="center"/>
          </w:tcPr>
          <w:p w14:paraId="2397D1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5A95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F86E79" w14:textId="77777777" w:rsidTr="00F32DDC">
        <w:tc>
          <w:tcPr>
            <w:tcW w:w="2836" w:type="dxa"/>
            <w:shd w:val="clear" w:color="auto" w:fill="D9E2F3"/>
            <w:vAlign w:val="center"/>
          </w:tcPr>
          <w:p w14:paraId="3C06238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28EBD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8D3C915" w14:textId="77777777" w:rsidTr="00F32DDC">
        <w:tc>
          <w:tcPr>
            <w:tcW w:w="2836" w:type="dxa"/>
            <w:shd w:val="clear" w:color="auto" w:fill="D9E2F3"/>
            <w:vAlign w:val="center"/>
          </w:tcPr>
          <w:p w14:paraId="7DB2F95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1543B8"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DE4549E" w14:textId="77777777" w:rsidTr="00F32DDC">
        <w:tc>
          <w:tcPr>
            <w:tcW w:w="2836" w:type="dxa"/>
            <w:shd w:val="clear" w:color="auto" w:fill="D9E2F3"/>
            <w:vAlign w:val="center"/>
          </w:tcPr>
          <w:p w14:paraId="3FD5D8EF"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9F02C68"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1B8F0C2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79ADE39" w14:textId="77777777" w:rsidTr="00F32DDC">
        <w:tc>
          <w:tcPr>
            <w:tcW w:w="2835" w:type="dxa"/>
            <w:shd w:val="clear" w:color="auto" w:fill="D9E2F3"/>
            <w:vAlign w:val="center"/>
          </w:tcPr>
          <w:p w14:paraId="59D173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3405F7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96B30E" w14:textId="77777777" w:rsidTr="00F32DDC">
        <w:trPr>
          <w:trHeight w:val="1487"/>
        </w:trPr>
        <w:tc>
          <w:tcPr>
            <w:tcW w:w="2835" w:type="dxa"/>
            <w:shd w:val="clear" w:color="auto" w:fill="D9E2F3"/>
            <w:vAlign w:val="center"/>
          </w:tcPr>
          <w:p w14:paraId="3B4C1E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4B4B5A" w14:textId="77777777" w:rsidR="00A9306E" w:rsidRPr="00FD1EE4" w:rsidRDefault="00A9306E" w:rsidP="00F32DDC">
            <w:pPr>
              <w:spacing w:before="240" w:after="240"/>
              <w:rPr>
                <w:rFonts w:ascii="GHEA Grapalat" w:eastAsia="GHEA Grapalat" w:hAnsi="GHEA Grapalat" w:cs="GHEA Grapalat"/>
              </w:rPr>
            </w:pPr>
          </w:p>
        </w:tc>
      </w:tr>
    </w:tbl>
    <w:p w14:paraId="2960079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E64A23" w14:textId="77777777" w:rsidTr="00F32DDC">
        <w:tc>
          <w:tcPr>
            <w:tcW w:w="2835" w:type="dxa"/>
            <w:shd w:val="clear" w:color="auto" w:fill="D9E2F3"/>
            <w:vAlign w:val="center"/>
          </w:tcPr>
          <w:p w14:paraId="640EF33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C9609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249C80" w14:textId="77777777" w:rsidTr="00F32DDC">
        <w:tc>
          <w:tcPr>
            <w:tcW w:w="2835" w:type="dxa"/>
            <w:shd w:val="clear" w:color="auto" w:fill="D9E2F3"/>
            <w:vAlign w:val="center"/>
          </w:tcPr>
          <w:p w14:paraId="27B6D15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B89F2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9273EC" w14:textId="77777777" w:rsidTr="00F32DDC">
        <w:tc>
          <w:tcPr>
            <w:tcW w:w="2835" w:type="dxa"/>
            <w:shd w:val="clear" w:color="auto" w:fill="D9E2F3"/>
            <w:vAlign w:val="center"/>
          </w:tcPr>
          <w:p w14:paraId="2594C0D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6B749AE" w14:textId="77777777" w:rsidR="00A9306E" w:rsidRPr="00FD1EE4" w:rsidRDefault="00A9306E" w:rsidP="00F32DDC">
            <w:pPr>
              <w:spacing w:before="240" w:after="240"/>
              <w:rPr>
                <w:rFonts w:ascii="GHEA Grapalat" w:eastAsia="GHEA Grapalat" w:hAnsi="GHEA Grapalat" w:cs="GHEA Grapalat"/>
              </w:rPr>
            </w:pPr>
          </w:p>
        </w:tc>
      </w:tr>
    </w:tbl>
    <w:p w14:paraId="1D760B2A" w14:textId="77777777" w:rsidR="00A9306E" w:rsidRPr="00FD1EE4" w:rsidRDefault="00A9306E" w:rsidP="00A9306E">
      <w:pPr>
        <w:rPr>
          <w:rFonts w:ascii="GHEA Grapalat" w:eastAsia="GHEA Grapalat" w:hAnsi="GHEA Grapalat" w:cs="GHEA Grapalat"/>
        </w:rPr>
      </w:pPr>
    </w:p>
    <w:p w14:paraId="54970959"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14E72EC"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99BAE88"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7304E6C" w14:textId="77777777" w:rsidTr="00F32DDC">
        <w:tc>
          <w:tcPr>
            <w:tcW w:w="2835" w:type="dxa"/>
            <w:shd w:val="clear" w:color="auto" w:fill="D9E2F3"/>
            <w:vAlign w:val="center"/>
          </w:tcPr>
          <w:p w14:paraId="64839FB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927F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52F1B1" w14:textId="77777777" w:rsidTr="00F32DDC">
        <w:tc>
          <w:tcPr>
            <w:tcW w:w="2835" w:type="dxa"/>
            <w:shd w:val="clear" w:color="auto" w:fill="D9E2F3"/>
            <w:vAlign w:val="center"/>
          </w:tcPr>
          <w:p w14:paraId="333D51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26A051C" w14:textId="77777777" w:rsidR="00A9306E" w:rsidRPr="00FD1EE4" w:rsidRDefault="00A9306E" w:rsidP="00F32DDC">
            <w:pPr>
              <w:spacing w:before="240" w:after="240"/>
              <w:rPr>
                <w:rFonts w:ascii="GHEA Grapalat" w:eastAsia="GHEA Grapalat" w:hAnsi="GHEA Grapalat" w:cs="GHEA Grapalat"/>
              </w:rPr>
            </w:pPr>
          </w:p>
        </w:tc>
      </w:tr>
    </w:tbl>
    <w:p w14:paraId="310EEA1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2F24FE" w14:textId="77777777" w:rsidTr="00F32DDC">
        <w:tc>
          <w:tcPr>
            <w:tcW w:w="2835" w:type="dxa"/>
            <w:shd w:val="clear" w:color="auto" w:fill="D9E2F3"/>
            <w:vAlign w:val="center"/>
          </w:tcPr>
          <w:p w14:paraId="243675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8355C9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56AA6E" w14:textId="77777777" w:rsidTr="00F32DDC">
        <w:tc>
          <w:tcPr>
            <w:tcW w:w="2835" w:type="dxa"/>
            <w:shd w:val="clear" w:color="auto" w:fill="D9E2F3"/>
            <w:vAlign w:val="center"/>
          </w:tcPr>
          <w:p w14:paraId="35AAE6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86B38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8DBFC3" w14:textId="77777777" w:rsidTr="00F32DDC">
        <w:tc>
          <w:tcPr>
            <w:tcW w:w="2835" w:type="dxa"/>
            <w:shd w:val="clear" w:color="auto" w:fill="D9E2F3"/>
            <w:vAlign w:val="center"/>
          </w:tcPr>
          <w:p w14:paraId="4BD50B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277A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F0AD22" w14:textId="77777777" w:rsidTr="00F32DDC">
        <w:tc>
          <w:tcPr>
            <w:tcW w:w="2835" w:type="dxa"/>
            <w:shd w:val="clear" w:color="auto" w:fill="D9E2F3"/>
            <w:vAlign w:val="center"/>
          </w:tcPr>
          <w:p w14:paraId="690279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EF63F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E57D81" w14:textId="77777777" w:rsidTr="00F32DDC">
        <w:tc>
          <w:tcPr>
            <w:tcW w:w="2835" w:type="dxa"/>
            <w:shd w:val="clear" w:color="auto" w:fill="D9E2F3"/>
            <w:vAlign w:val="center"/>
          </w:tcPr>
          <w:p w14:paraId="172ED1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A389C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6DFCD7" w14:textId="77777777" w:rsidTr="00F32DDC">
        <w:trPr>
          <w:trHeight w:val="1361"/>
        </w:trPr>
        <w:tc>
          <w:tcPr>
            <w:tcW w:w="2835" w:type="dxa"/>
            <w:shd w:val="clear" w:color="auto" w:fill="D9E2F3"/>
            <w:vAlign w:val="center"/>
          </w:tcPr>
          <w:p w14:paraId="470CAD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C777F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01F2F3" w14:textId="77777777" w:rsidTr="00F32DDC">
        <w:tc>
          <w:tcPr>
            <w:tcW w:w="2835" w:type="dxa"/>
            <w:shd w:val="clear" w:color="auto" w:fill="D9E2F3"/>
            <w:vAlign w:val="center"/>
          </w:tcPr>
          <w:p w14:paraId="59898E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D1E99E1" w14:textId="77777777" w:rsidR="00A9306E" w:rsidRPr="00FD1EE4" w:rsidRDefault="00A9306E" w:rsidP="00F32DDC">
            <w:pPr>
              <w:spacing w:before="240" w:after="240"/>
              <w:rPr>
                <w:rFonts w:ascii="GHEA Grapalat" w:eastAsia="GHEA Grapalat" w:hAnsi="GHEA Grapalat" w:cs="GHEA Grapalat"/>
              </w:rPr>
            </w:pPr>
          </w:p>
        </w:tc>
      </w:tr>
    </w:tbl>
    <w:p w14:paraId="67D2468A"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F37B44A" w14:textId="77777777" w:rsidTr="00F32DDC">
        <w:tc>
          <w:tcPr>
            <w:tcW w:w="2836" w:type="dxa"/>
            <w:shd w:val="clear" w:color="auto" w:fill="D9E2F3"/>
            <w:vAlign w:val="center"/>
          </w:tcPr>
          <w:p w14:paraId="08E91C6A"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1F3C0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F80D48" w14:textId="77777777" w:rsidTr="00F32DDC">
        <w:tc>
          <w:tcPr>
            <w:tcW w:w="2836" w:type="dxa"/>
            <w:shd w:val="clear" w:color="auto" w:fill="D9E2F3"/>
            <w:vAlign w:val="center"/>
          </w:tcPr>
          <w:p w14:paraId="070C49A3"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D71A20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B616F5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E2245FE"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3E3FC04"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C47D7A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2714CE" w14:textId="77777777" w:rsidTr="00F32DDC">
        <w:tc>
          <w:tcPr>
            <w:tcW w:w="2837" w:type="dxa"/>
            <w:shd w:val="clear" w:color="auto" w:fill="D9E2F3"/>
            <w:vAlign w:val="center"/>
          </w:tcPr>
          <w:p w14:paraId="5B2916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24A8D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5DD4DE" w14:textId="77777777" w:rsidTr="00F32DDC">
        <w:tc>
          <w:tcPr>
            <w:tcW w:w="2837" w:type="dxa"/>
            <w:shd w:val="clear" w:color="auto" w:fill="D9E2F3"/>
            <w:vAlign w:val="center"/>
          </w:tcPr>
          <w:p w14:paraId="2355DD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0281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21FCCF" w14:textId="77777777" w:rsidTr="00F32DDC">
        <w:tc>
          <w:tcPr>
            <w:tcW w:w="2837" w:type="dxa"/>
            <w:shd w:val="clear" w:color="auto" w:fill="D9E2F3"/>
            <w:vAlign w:val="center"/>
          </w:tcPr>
          <w:p w14:paraId="40BBEF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4D5BF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B78CCF" w14:textId="77777777" w:rsidTr="00F32DDC">
        <w:tc>
          <w:tcPr>
            <w:tcW w:w="2837" w:type="dxa"/>
            <w:shd w:val="clear" w:color="auto" w:fill="D9E2F3"/>
            <w:vAlign w:val="center"/>
          </w:tcPr>
          <w:p w14:paraId="0DEC455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C2D515B"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196EAB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DA18D4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69326C7" w14:textId="77777777" w:rsidTr="00F32DDC">
        <w:tc>
          <w:tcPr>
            <w:tcW w:w="2837" w:type="dxa"/>
            <w:shd w:val="clear" w:color="auto" w:fill="D9E2F3"/>
            <w:vAlign w:val="center"/>
          </w:tcPr>
          <w:p w14:paraId="69B4EF52"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D4E0E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E2A538" w14:textId="77777777" w:rsidTr="00F32DDC">
        <w:tc>
          <w:tcPr>
            <w:tcW w:w="2837" w:type="dxa"/>
            <w:shd w:val="clear" w:color="auto" w:fill="D9E2F3"/>
            <w:vAlign w:val="center"/>
          </w:tcPr>
          <w:p w14:paraId="26436B4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37815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893F01" w14:textId="77777777" w:rsidTr="00F32DDC">
        <w:tc>
          <w:tcPr>
            <w:tcW w:w="2837" w:type="dxa"/>
            <w:shd w:val="clear" w:color="auto" w:fill="D9E2F3"/>
            <w:vAlign w:val="center"/>
          </w:tcPr>
          <w:p w14:paraId="01E9261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8681F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9C032D" w14:textId="77777777" w:rsidTr="00F32DDC">
        <w:tc>
          <w:tcPr>
            <w:tcW w:w="2837" w:type="dxa"/>
            <w:shd w:val="clear" w:color="auto" w:fill="D9E2F3"/>
            <w:vAlign w:val="center"/>
          </w:tcPr>
          <w:p w14:paraId="15430D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87C69D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7F64403"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32B842"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5D36676"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0E965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0E5041F" w14:textId="77777777" w:rsidTr="00F32DDC">
        <w:tc>
          <w:tcPr>
            <w:tcW w:w="2836" w:type="dxa"/>
            <w:shd w:val="clear" w:color="auto" w:fill="D9E2F3"/>
            <w:vAlign w:val="center"/>
          </w:tcPr>
          <w:p w14:paraId="0CAA10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33770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9A790A" w14:textId="77777777" w:rsidTr="00F32DDC">
        <w:tc>
          <w:tcPr>
            <w:tcW w:w="2836" w:type="dxa"/>
            <w:shd w:val="clear" w:color="auto" w:fill="D9E2F3"/>
            <w:vAlign w:val="center"/>
          </w:tcPr>
          <w:p w14:paraId="5CDBF6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D93F7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A2117A" w14:textId="77777777" w:rsidTr="00F32DDC">
        <w:tc>
          <w:tcPr>
            <w:tcW w:w="2836" w:type="dxa"/>
            <w:shd w:val="clear" w:color="auto" w:fill="D9E2F3"/>
            <w:vAlign w:val="center"/>
          </w:tcPr>
          <w:p w14:paraId="312254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D207E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57F0FA" w14:textId="77777777" w:rsidTr="00F32DDC">
        <w:tc>
          <w:tcPr>
            <w:tcW w:w="2836" w:type="dxa"/>
            <w:shd w:val="clear" w:color="auto" w:fill="D9E2F3"/>
            <w:vAlign w:val="center"/>
          </w:tcPr>
          <w:p w14:paraId="0E853D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89168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1D4901" w14:textId="77777777" w:rsidTr="00F32DDC">
        <w:tc>
          <w:tcPr>
            <w:tcW w:w="2836" w:type="dxa"/>
            <w:shd w:val="clear" w:color="auto" w:fill="D9E2F3"/>
            <w:vAlign w:val="center"/>
          </w:tcPr>
          <w:p w14:paraId="61C48F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CBC0B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8D3E7D" w14:textId="77777777" w:rsidTr="00F32DDC">
        <w:tc>
          <w:tcPr>
            <w:tcW w:w="2836" w:type="dxa"/>
            <w:shd w:val="clear" w:color="auto" w:fill="D9E2F3"/>
            <w:vAlign w:val="center"/>
          </w:tcPr>
          <w:p w14:paraId="2F8698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9968C32" w14:textId="77777777" w:rsidR="00A9306E" w:rsidRPr="00FD1EE4" w:rsidRDefault="00A9306E" w:rsidP="00F32DDC">
            <w:pPr>
              <w:spacing w:before="240" w:after="240"/>
              <w:rPr>
                <w:rFonts w:ascii="GHEA Grapalat" w:eastAsia="GHEA Grapalat" w:hAnsi="GHEA Grapalat" w:cs="GHEA Grapalat"/>
              </w:rPr>
            </w:pPr>
          </w:p>
        </w:tc>
      </w:tr>
    </w:tbl>
    <w:p w14:paraId="68A349E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7AAC5F5" w14:textId="77777777" w:rsidTr="00F32DDC">
        <w:tc>
          <w:tcPr>
            <w:tcW w:w="2977" w:type="dxa"/>
            <w:shd w:val="clear" w:color="auto" w:fill="D9E2F3"/>
            <w:vAlign w:val="center"/>
          </w:tcPr>
          <w:p w14:paraId="5B5807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B24A3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70D789" w14:textId="77777777" w:rsidTr="00F32DDC">
        <w:tc>
          <w:tcPr>
            <w:tcW w:w="2977" w:type="dxa"/>
            <w:shd w:val="clear" w:color="auto" w:fill="D9E2F3"/>
            <w:vAlign w:val="center"/>
          </w:tcPr>
          <w:p w14:paraId="5D790D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7FDB0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510AB3" w14:textId="77777777" w:rsidTr="00F32DDC">
        <w:tc>
          <w:tcPr>
            <w:tcW w:w="2977" w:type="dxa"/>
            <w:shd w:val="clear" w:color="auto" w:fill="D9E2F3"/>
            <w:vAlign w:val="center"/>
          </w:tcPr>
          <w:p w14:paraId="46097D0F"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50F7D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5DBCA1" w14:textId="77777777" w:rsidTr="00F32DDC">
        <w:tc>
          <w:tcPr>
            <w:tcW w:w="2977" w:type="dxa"/>
            <w:shd w:val="clear" w:color="auto" w:fill="D9E2F3"/>
            <w:vAlign w:val="center"/>
          </w:tcPr>
          <w:p w14:paraId="36146BF1"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87DBA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963F99" w14:textId="77777777" w:rsidTr="00F32DDC">
        <w:tc>
          <w:tcPr>
            <w:tcW w:w="2977" w:type="dxa"/>
            <w:shd w:val="clear" w:color="auto" w:fill="D9E2F3"/>
            <w:vAlign w:val="center"/>
          </w:tcPr>
          <w:p w14:paraId="191A2E8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C76BF51" w14:textId="77777777" w:rsidR="00A9306E" w:rsidRPr="00FD1EE4" w:rsidRDefault="00A9306E" w:rsidP="00F32DDC">
            <w:pPr>
              <w:spacing w:before="240" w:after="240"/>
              <w:rPr>
                <w:rFonts w:ascii="GHEA Grapalat" w:eastAsia="GHEA Grapalat" w:hAnsi="GHEA Grapalat" w:cs="GHEA Grapalat"/>
              </w:rPr>
            </w:pPr>
          </w:p>
        </w:tc>
      </w:tr>
    </w:tbl>
    <w:p w14:paraId="29129AC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E657556" w14:textId="77777777" w:rsidTr="00F32DDC">
        <w:tc>
          <w:tcPr>
            <w:tcW w:w="2943" w:type="dxa"/>
            <w:shd w:val="clear" w:color="auto" w:fill="D9E2F3"/>
            <w:vAlign w:val="center"/>
          </w:tcPr>
          <w:p w14:paraId="49C7FD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865A4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488C82" w14:textId="77777777" w:rsidTr="00F32DDC">
        <w:tc>
          <w:tcPr>
            <w:tcW w:w="2943" w:type="dxa"/>
            <w:shd w:val="clear" w:color="auto" w:fill="D9E2F3"/>
            <w:vAlign w:val="center"/>
          </w:tcPr>
          <w:p w14:paraId="655310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EB66B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A09BEC" w14:textId="77777777" w:rsidTr="00F32DDC">
        <w:tc>
          <w:tcPr>
            <w:tcW w:w="2943" w:type="dxa"/>
            <w:shd w:val="clear" w:color="auto" w:fill="D9E2F3"/>
            <w:vAlign w:val="center"/>
          </w:tcPr>
          <w:p w14:paraId="35434F5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724776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B61F18" w14:textId="77777777" w:rsidTr="00F32DDC">
        <w:tc>
          <w:tcPr>
            <w:tcW w:w="2943" w:type="dxa"/>
            <w:shd w:val="clear" w:color="auto" w:fill="D9E2F3"/>
            <w:vAlign w:val="center"/>
          </w:tcPr>
          <w:p w14:paraId="3E8A74E4"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0B32598" w14:textId="77777777" w:rsidR="00A9306E" w:rsidRPr="00FD1EE4" w:rsidRDefault="00A9306E" w:rsidP="00F32DDC">
            <w:pPr>
              <w:spacing w:before="240" w:after="240"/>
              <w:rPr>
                <w:rFonts w:ascii="GHEA Grapalat" w:eastAsia="GHEA Grapalat" w:hAnsi="GHEA Grapalat" w:cs="GHEA Grapalat"/>
              </w:rPr>
            </w:pPr>
          </w:p>
        </w:tc>
      </w:tr>
    </w:tbl>
    <w:p w14:paraId="0CD3C49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6BEF7826" w14:textId="77777777" w:rsidTr="00F32DDC">
        <w:tc>
          <w:tcPr>
            <w:tcW w:w="2837" w:type="dxa"/>
            <w:shd w:val="clear" w:color="auto" w:fill="D9E2F3"/>
            <w:vAlign w:val="center"/>
          </w:tcPr>
          <w:p w14:paraId="332AC6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B12D1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99D241" w14:textId="77777777" w:rsidTr="00F32DDC">
        <w:tc>
          <w:tcPr>
            <w:tcW w:w="2837" w:type="dxa"/>
            <w:shd w:val="clear" w:color="auto" w:fill="D9E2F3"/>
            <w:vAlign w:val="center"/>
          </w:tcPr>
          <w:p w14:paraId="5CE12A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52C96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436F0F" w14:textId="77777777" w:rsidTr="00F32DDC">
        <w:tc>
          <w:tcPr>
            <w:tcW w:w="2837" w:type="dxa"/>
            <w:shd w:val="clear" w:color="auto" w:fill="D9E2F3"/>
            <w:vAlign w:val="center"/>
          </w:tcPr>
          <w:p w14:paraId="5A23F8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10808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D1E265" w14:textId="77777777" w:rsidTr="00F32DDC">
        <w:tc>
          <w:tcPr>
            <w:tcW w:w="2837" w:type="dxa"/>
            <w:shd w:val="clear" w:color="auto" w:fill="D9E2F3"/>
            <w:vAlign w:val="center"/>
          </w:tcPr>
          <w:p w14:paraId="620861B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699D6C9" w14:textId="77777777" w:rsidR="00A9306E" w:rsidRPr="00FD1EE4" w:rsidRDefault="00A9306E" w:rsidP="00F32DDC">
            <w:pPr>
              <w:spacing w:before="240" w:after="240"/>
              <w:rPr>
                <w:rFonts w:ascii="GHEA Grapalat" w:eastAsia="GHEA Grapalat" w:hAnsi="GHEA Grapalat" w:cs="GHEA Grapalat"/>
              </w:rPr>
            </w:pPr>
          </w:p>
        </w:tc>
      </w:tr>
    </w:tbl>
    <w:p w14:paraId="3CE6FC75"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2A7B3B4" w14:textId="77777777" w:rsidTr="00F32DDC">
        <w:trPr>
          <w:trHeight w:val="924"/>
        </w:trPr>
        <w:tc>
          <w:tcPr>
            <w:tcW w:w="9016" w:type="dxa"/>
            <w:gridSpan w:val="2"/>
            <w:vAlign w:val="center"/>
          </w:tcPr>
          <w:p w14:paraId="046FDE16"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144BD78" w14:textId="77777777" w:rsidTr="00F32DDC">
        <w:trPr>
          <w:trHeight w:val="684"/>
        </w:trPr>
        <w:tc>
          <w:tcPr>
            <w:tcW w:w="4508" w:type="dxa"/>
            <w:shd w:val="clear" w:color="auto" w:fill="D9E2F3"/>
            <w:vAlign w:val="center"/>
          </w:tcPr>
          <w:p w14:paraId="06A5E5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569A7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631FA5" w14:textId="77777777" w:rsidTr="00F32DDC">
        <w:trPr>
          <w:trHeight w:val="1282"/>
        </w:trPr>
        <w:tc>
          <w:tcPr>
            <w:tcW w:w="4508" w:type="dxa"/>
            <w:shd w:val="clear" w:color="auto" w:fill="D9E2F3"/>
            <w:vAlign w:val="center"/>
          </w:tcPr>
          <w:p w14:paraId="252585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B89ED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5624E4F"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F83229A" w14:textId="77777777" w:rsidTr="00F32DDC">
        <w:tc>
          <w:tcPr>
            <w:tcW w:w="9016" w:type="dxa"/>
            <w:gridSpan w:val="2"/>
            <w:vAlign w:val="center"/>
          </w:tcPr>
          <w:p w14:paraId="00C1A27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32880B7A" w14:textId="77777777" w:rsidTr="00F32DDC">
        <w:tc>
          <w:tcPr>
            <w:tcW w:w="9016" w:type="dxa"/>
            <w:gridSpan w:val="2"/>
            <w:vAlign w:val="center"/>
          </w:tcPr>
          <w:p w14:paraId="04D3203A"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82D2492"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6D9AD17" w14:textId="77777777" w:rsidTr="00F32DDC">
        <w:trPr>
          <w:trHeight w:val="924"/>
        </w:trPr>
        <w:tc>
          <w:tcPr>
            <w:tcW w:w="9016" w:type="dxa"/>
            <w:gridSpan w:val="2"/>
            <w:vAlign w:val="center"/>
          </w:tcPr>
          <w:p w14:paraId="66E0BDAE"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BABDD3A" w14:textId="77777777" w:rsidTr="00F32DDC">
        <w:trPr>
          <w:trHeight w:val="684"/>
        </w:trPr>
        <w:tc>
          <w:tcPr>
            <w:tcW w:w="4508" w:type="dxa"/>
            <w:shd w:val="clear" w:color="auto" w:fill="D9E2F3"/>
            <w:vAlign w:val="center"/>
          </w:tcPr>
          <w:p w14:paraId="77D22AA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4BB97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16ECC5" w14:textId="77777777" w:rsidTr="00F32DDC">
        <w:trPr>
          <w:trHeight w:val="1282"/>
        </w:trPr>
        <w:tc>
          <w:tcPr>
            <w:tcW w:w="4508" w:type="dxa"/>
            <w:shd w:val="clear" w:color="auto" w:fill="D9E2F3"/>
            <w:vAlign w:val="center"/>
          </w:tcPr>
          <w:p w14:paraId="4B52C4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13F9E59"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0AA80AB"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28AA045" w14:textId="77777777" w:rsidTr="00F32DDC">
        <w:tc>
          <w:tcPr>
            <w:tcW w:w="9016" w:type="dxa"/>
            <w:gridSpan w:val="2"/>
            <w:vAlign w:val="center"/>
          </w:tcPr>
          <w:p w14:paraId="52863AC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4D44999" w14:textId="77777777" w:rsidTr="00F32DDC">
        <w:tc>
          <w:tcPr>
            <w:tcW w:w="9016" w:type="dxa"/>
            <w:gridSpan w:val="2"/>
            <w:vAlign w:val="center"/>
          </w:tcPr>
          <w:p w14:paraId="1B3329B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4B25AE62" w14:textId="77777777" w:rsidTr="00F32DDC">
        <w:tc>
          <w:tcPr>
            <w:tcW w:w="9016" w:type="dxa"/>
            <w:gridSpan w:val="2"/>
            <w:vAlign w:val="center"/>
          </w:tcPr>
          <w:p w14:paraId="2F181D3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2C91B9F8" w14:textId="77777777" w:rsidTr="00F32DDC">
        <w:tc>
          <w:tcPr>
            <w:tcW w:w="9016" w:type="dxa"/>
            <w:gridSpan w:val="2"/>
            <w:vAlign w:val="center"/>
          </w:tcPr>
          <w:p w14:paraId="7F9FB28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6D98248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68E98DD" w14:textId="77777777" w:rsidTr="00F32DDC">
        <w:tc>
          <w:tcPr>
            <w:tcW w:w="2837" w:type="dxa"/>
            <w:shd w:val="clear" w:color="auto" w:fill="D9E2F3"/>
            <w:vAlign w:val="center"/>
          </w:tcPr>
          <w:p w14:paraId="00BF1DA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EE231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3F53C3" w14:textId="77777777" w:rsidTr="00F32DDC">
        <w:tc>
          <w:tcPr>
            <w:tcW w:w="2837" w:type="dxa"/>
            <w:shd w:val="clear" w:color="auto" w:fill="D9E2F3"/>
            <w:vAlign w:val="center"/>
          </w:tcPr>
          <w:p w14:paraId="278AFDB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A338456"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568959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7FF66C8" w14:textId="77777777" w:rsidTr="00F32DDC">
        <w:tc>
          <w:tcPr>
            <w:tcW w:w="2837" w:type="dxa"/>
            <w:shd w:val="clear" w:color="auto" w:fill="D9E2F3"/>
            <w:vAlign w:val="center"/>
          </w:tcPr>
          <w:p w14:paraId="107D497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1791E99"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E97936D"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C16EA9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BEE2174" w14:textId="77777777" w:rsidTr="00F32DDC">
        <w:tc>
          <w:tcPr>
            <w:tcW w:w="2837" w:type="dxa"/>
            <w:shd w:val="clear" w:color="auto" w:fill="D9E2F3"/>
            <w:vAlign w:val="center"/>
          </w:tcPr>
          <w:p w14:paraId="263348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86B6AD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68393D" w14:textId="77777777" w:rsidTr="00F32DDC">
        <w:tc>
          <w:tcPr>
            <w:tcW w:w="2837" w:type="dxa"/>
            <w:shd w:val="clear" w:color="auto" w:fill="D9E2F3"/>
            <w:vAlign w:val="center"/>
          </w:tcPr>
          <w:p w14:paraId="298642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EA6571A" w14:textId="77777777" w:rsidR="00A9306E" w:rsidRPr="00FD1EE4" w:rsidRDefault="00A9306E" w:rsidP="00F32DDC">
            <w:pPr>
              <w:spacing w:before="240" w:after="240"/>
              <w:rPr>
                <w:rFonts w:ascii="GHEA Grapalat" w:eastAsia="GHEA Grapalat" w:hAnsi="GHEA Grapalat" w:cs="GHEA Grapalat"/>
              </w:rPr>
            </w:pPr>
          </w:p>
        </w:tc>
      </w:tr>
    </w:tbl>
    <w:p w14:paraId="2F68CD3A"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295EB7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C77BD7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12DFCA1" w14:textId="77777777" w:rsidTr="00F32DDC">
        <w:tc>
          <w:tcPr>
            <w:tcW w:w="2835" w:type="dxa"/>
            <w:shd w:val="clear" w:color="auto" w:fill="D9E2F3"/>
            <w:vAlign w:val="center"/>
          </w:tcPr>
          <w:p w14:paraId="08ACCB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0635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FD31A9" w14:textId="77777777" w:rsidTr="00F32DDC">
        <w:tc>
          <w:tcPr>
            <w:tcW w:w="2835" w:type="dxa"/>
            <w:shd w:val="clear" w:color="auto" w:fill="D9E2F3"/>
            <w:vAlign w:val="center"/>
          </w:tcPr>
          <w:p w14:paraId="6C417C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4707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27C859" w14:textId="77777777" w:rsidTr="00F32DDC">
        <w:tc>
          <w:tcPr>
            <w:tcW w:w="2835" w:type="dxa"/>
            <w:shd w:val="clear" w:color="auto" w:fill="D9E2F3"/>
            <w:vAlign w:val="center"/>
          </w:tcPr>
          <w:p w14:paraId="0E670FB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D39C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245F70" w14:textId="77777777" w:rsidTr="00F32DDC">
        <w:tc>
          <w:tcPr>
            <w:tcW w:w="2835" w:type="dxa"/>
            <w:shd w:val="clear" w:color="auto" w:fill="D9E2F3"/>
            <w:vAlign w:val="center"/>
          </w:tcPr>
          <w:p w14:paraId="303DBC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B7ED0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1BDFC" w14:textId="77777777" w:rsidTr="00F32DDC">
        <w:tc>
          <w:tcPr>
            <w:tcW w:w="2835" w:type="dxa"/>
            <w:shd w:val="clear" w:color="auto" w:fill="D9E2F3"/>
            <w:vAlign w:val="center"/>
          </w:tcPr>
          <w:p w14:paraId="1D6E2A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65795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D04E18" w14:textId="77777777" w:rsidTr="00F32DDC">
        <w:tc>
          <w:tcPr>
            <w:tcW w:w="2835" w:type="dxa"/>
            <w:shd w:val="clear" w:color="auto" w:fill="D9E2F3"/>
            <w:vAlign w:val="center"/>
          </w:tcPr>
          <w:p w14:paraId="08B22C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64F43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C5D397" w14:textId="77777777" w:rsidTr="00F32DDC">
        <w:tc>
          <w:tcPr>
            <w:tcW w:w="2835" w:type="dxa"/>
            <w:shd w:val="clear" w:color="auto" w:fill="D9E2F3"/>
            <w:vAlign w:val="center"/>
          </w:tcPr>
          <w:p w14:paraId="6750AC2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E978A3" w14:textId="77777777" w:rsidR="00A9306E" w:rsidRPr="00FD1EE4" w:rsidRDefault="00A9306E" w:rsidP="00F32DDC">
            <w:pPr>
              <w:spacing w:before="240" w:after="240"/>
              <w:rPr>
                <w:rFonts w:ascii="GHEA Grapalat" w:eastAsia="GHEA Grapalat" w:hAnsi="GHEA Grapalat" w:cs="GHEA Grapalat"/>
              </w:rPr>
            </w:pPr>
          </w:p>
        </w:tc>
      </w:tr>
    </w:tbl>
    <w:p w14:paraId="1753218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D53BF" w14:textId="77777777" w:rsidTr="00F32DDC">
        <w:trPr>
          <w:trHeight w:val="853"/>
        </w:trPr>
        <w:tc>
          <w:tcPr>
            <w:tcW w:w="2835" w:type="dxa"/>
            <w:vMerge w:val="restart"/>
            <w:shd w:val="clear" w:color="auto" w:fill="D9E2F3"/>
            <w:vAlign w:val="center"/>
          </w:tcPr>
          <w:p w14:paraId="6B3ABB9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73B97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EEC285" w14:textId="77777777" w:rsidTr="00F32DDC">
        <w:trPr>
          <w:trHeight w:val="850"/>
        </w:trPr>
        <w:tc>
          <w:tcPr>
            <w:tcW w:w="2835" w:type="dxa"/>
            <w:vMerge/>
            <w:shd w:val="clear" w:color="auto" w:fill="D9E2F3"/>
            <w:vAlign w:val="center"/>
          </w:tcPr>
          <w:p w14:paraId="4FC2A02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86C2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3A9FCA" w14:textId="77777777" w:rsidTr="00F32DDC">
        <w:trPr>
          <w:trHeight w:val="850"/>
        </w:trPr>
        <w:tc>
          <w:tcPr>
            <w:tcW w:w="2835" w:type="dxa"/>
            <w:vMerge/>
            <w:shd w:val="clear" w:color="auto" w:fill="D9E2F3"/>
            <w:vAlign w:val="center"/>
          </w:tcPr>
          <w:p w14:paraId="36A95C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4F9C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6F931A" w14:textId="77777777" w:rsidTr="00F32DDC">
        <w:trPr>
          <w:trHeight w:val="850"/>
        </w:trPr>
        <w:tc>
          <w:tcPr>
            <w:tcW w:w="2835" w:type="dxa"/>
            <w:vMerge/>
            <w:shd w:val="clear" w:color="auto" w:fill="D9E2F3"/>
            <w:vAlign w:val="center"/>
          </w:tcPr>
          <w:p w14:paraId="13110DC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0498B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F5F849" w14:textId="77777777" w:rsidTr="00F32DDC">
        <w:trPr>
          <w:trHeight w:val="850"/>
        </w:trPr>
        <w:tc>
          <w:tcPr>
            <w:tcW w:w="2835" w:type="dxa"/>
            <w:vMerge/>
            <w:shd w:val="clear" w:color="auto" w:fill="D9E2F3"/>
            <w:vAlign w:val="center"/>
          </w:tcPr>
          <w:p w14:paraId="036B348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CAB7B2" w14:textId="77777777" w:rsidR="00A9306E" w:rsidRPr="00FD1EE4" w:rsidRDefault="00A9306E" w:rsidP="00F32DDC">
            <w:pPr>
              <w:spacing w:before="240" w:after="240"/>
              <w:rPr>
                <w:rFonts w:ascii="GHEA Grapalat" w:eastAsia="GHEA Grapalat" w:hAnsi="GHEA Grapalat" w:cs="GHEA Grapalat"/>
              </w:rPr>
            </w:pPr>
          </w:p>
        </w:tc>
      </w:tr>
    </w:tbl>
    <w:p w14:paraId="7842F370"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0683F64" w14:textId="77777777" w:rsidTr="00F32DDC">
        <w:tc>
          <w:tcPr>
            <w:tcW w:w="2835" w:type="dxa"/>
            <w:shd w:val="clear" w:color="auto" w:fill="D9E2F3"/>
            <w:vAlign w:val="center"/>
          </w:tcPr>
          <w:p w14:paraId="3B8217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8D362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9420B9" w14:textId="77777777" w:rsidTr="00F32DDC">
        <w:tc>
          <w:tcPr>
            <w:tcW w:w="2835" w:type="dxa"/>
            <w:shd w:val="clear" w:color="auto" w:fill="D9E2F3"/>
            <w:vAlign w:val="center"/>
          </w:tcPr>
          <w:p w14:paraId="2A54AA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D0BD26C" w14:textId="77777777" w:rsidR="00A9306E" w:rsidRPr="00FD1EE4" w:rsidRDefault="00A9306E" w:rsidP="00F32DDC">
            <w:pPr>
              <w:spacing w:before="240" w:after="240"/>
              <w:rPr>
                <w:rFonts w:ascii="GHEA Grapalat" w:eastAsia="GHEA Grapalat" w:hAnsi="GHEA Grapalat" w:cs="GHEA Grapalat"/>
              </w:rPr>
            </w:pPr>
          </w:p>
        </w:tc>
      </w:tr>
    </w:tbl>
    <w:p w14:paraId="62B8287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DF5D744"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7D836E3E" w14:textId="77777777" w:rsidTr="00F32DDC">
        <w:tc>
          <w:tcPr>
            <w:tcW w:w="9016" w:type="dxa"/>
            <w:shd w:val="clear" w:color="auto" w:fill="DBE5F1" w:themeFill="accent1" w:themeFillTint="33"/>
          </w:tcPr>
          <w:p w14:paraId="6B502AB6"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65380D40" w14:textId="77777777" w:rsidTr="00F32DDC">
        <w:trPr>
          <w:trHeight w:val="10187"/>
        </w:trPr>
        <w:tc>
          <w:tcPr>
            <w:tcW w:w="9016" w:type="dxa"/>
          </w:tcPr>
          <w:p w14:paraId="3629308B" w14:textId="77777777" w:rsidR="00A9306E" w:rsidRPr="00FD1EE4" w:rsidRDefault="00A9306E" w:rsidP="00F32DDC">
            <w:pPr>
              <w:rPr>
                <w:rFonts w:ascii="GHEA Grapalat" w:eastAsia="GHEA Grapalat" w:hAnsi="GHEA Grapalat" w:cs="GHEA Grapalat"/>
                <w:b/>
                <w:color w:val="000000"/>
              </w:rPr>
            </w:pPr>
          </w:p>
        </w:tc>
      </w:tr>
    </w:tbl>
    <w:p w14:paraId="3261386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6BD8D53" w14:textId="77777777" w:rsidR="00A9306E" w:rsidRDefault="00A9306E" w:rsidP="00A9306E">
      <w:pPr>
        <w:rPr>
          <w:rFonts w:ascii="GHEA Grapalat" w:hAnsi="GHEA Grapalat"/>
          <w:b/>
        </w:rPr>
      </w:pPr>
    </w:p>
    <w:p w14:paraId="40E3950D" w14:textId="77777777" w:rsidR="00A9306E" w:rsidRDefault="00A9306E" w:rsidP="00A9306E">
      <w:pPr>
        <w:rPr>
          <w:ins w:id="57" w:author="Inesa Kocharyan" w:date="2021-09-01T11:45:00Z"/>
          <w:rFonts w:ascii="GHEA Grapalat" w:hAnsi="GHEA Grapalat"/>
          <w:b/>
        </w:rPr>
      </w:pPr>
    </w:p>
    <w:p w14:paraId="75D9DCC6" w14:textId="77777777" w:rsidR="00A9306E" w:rsidRDefault="00A9306E" w:rsidP="00A9306E">
      <w:pPr>
        <w:rPr>
          <w:rFonts w:ascii="GHEA Grapalat" w:hAnsi="GHEA Grapalat"/>
          <w:b/>
        </w:rPr>
      </w:pPr>
      <w:r>
        <w:rPr>
          <w:rFonts w:ascii="GHEA Grapalat" w:hAnsi="GHEA Grapalat"/>
          <w:b/>
        </w:rPr>
        <w:br w:type="page"/>
      </w:r>
    </w:p>
    <w:p w14:paraId="41F79BF4"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326BB94"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F6F1B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A4926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790B8AE"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09C773"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0355143"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87B1996"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91435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D1637C"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2BE27A45"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796409"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FF853D"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73214"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38F698"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758EA1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918D85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9301144"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413361F"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101003A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167EC1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AD8F57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04D982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BD37D78"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B8121E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FDCB4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6BECA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963CE8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F668B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C1CB26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3F556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5FA31C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55AF4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43167B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665CC0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A50E08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BC1F5BA" w14:textId="77777777" w:rsidR="00B32672" w:rsidRPr="00B32672" w:rsidRDefault="00B32672" w:rsidP="00A9306E">
      <w:pPr>
        <w:spacing w:line="360" w:lineRule="auto"/>
        <w:contextualSpacing/>
        <w:jc w:val="both"/>
        <w:rPr>
          <w:rFonts w:ascii="GHEA Grapalat" w:hAnsi="GHEA Grapalat"/>
        </w:rPr>
      </w:pPr>
    </w:p>
    <w:p w14:paraId="0AFCCF3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FA73BF1"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DB34BCA" w14:textId="77777777" w:rsidR="00A9306E" w:rsidRDefault="00A9306E">
      <w:pPr>
        <w:rPr>
          <w:rFonts w:ascii="GHEA Grapalat" w:hAnsi="GHEA Grapalat"/>
          <w:b/>
        </w:rPr>
      </w:pPr>
      <w:r>
        <w:rPr>
          <w:rFonts w:ascii="GHEA Grapalat" w:hAnsi="GHEA Grapalat"/>
          <w:b/>
        </w:rPr>
        <w:br w:type="page"/>
      </w:r>
    </w:p>
    <w:p w14:paraId="126F69EA"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73EEE47" w14:textId="38B5524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82B9F">
        <w:rPr>
          <w:rFonts w:ascii="GHEA Grapalat" w:hAnsi="GHEA Grapalat"/>
          <w:b/>
          <w:sz w:val="24"/>
          <w:szCs w:val="24"/>
        </w:rPr>
        <w:t>HFF-GH-NPTcDzB -2025/2</w:t>
      </w:r>
    </w:p>
    <w:p w14:paraId="24480372" w14:textId="77777777" w:rsidR="00B2572B" w:rsidRPr="009044F1" w:rsidRDefault="00B2572B" w:rsidP="00B46D58">
      <w:pPr>
        <w:widowControl w:val="0"/>
        <w:spacing w:after="120"/>
        <w:ind w:firstLine="567"/>
        <w:jc w:val="center"/>
        <w:rPr>
          <w:rFonts w:ascii="GHEA Grapalat" w:hAnsi="GHEA Grapalat"/>
        </w:rPr>
      </w:pPr>
    </w:p>
    <w:p w14:paraId="79B8E43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518B800" w14:textId="77777777" w:rsidR="00B2572B" w:rsidRPr="009044F1" w:rsidRDefault="00B2572B" w:rsidP="00B46D58">
      <w:pPr>
        <w:widowControl w:val="0"/>
        <w:spacing w:after="120"/>
        <w:ind w:firstLine="567"/>
        <w:jc w:val="center"/>
        <w:rPr>
          <w:rFonts w:ascii="GHEA Grapalat" w:hAnsi="GHEA Grapalat"/>
        </w:rPr>
      </w:pPr>
    </w:p>
    <w:p w14:paraId="6057A88C" w14:textId="22A9244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D49A0">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DE9E6D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1489F3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11D3A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F1AE7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4F2B740D"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5ABF14A6"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6F880316"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FEB5A9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FEB5B6"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08DC7B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A3334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968A91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BE57817"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110065D"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ED1105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56D1C1E"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5DC996B"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AF674A4"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A96777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D3CF3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64CE9D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1FB3C62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EC5B95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263D2B0" w14:textId="77777777" w:rsidR="004A317B" w:rsidRPr="005744FC" w:rsidRDefault="004A317B" w:rsidP="00B46D58">
            <w:pPr>
              <w:widowControl w:val="0"/>
              <w:jc w:val="center"/>
              <w:rPr>
                <w:rFonts w:ascii="GHEA Grapalat" w:hAnsi="GHEA Grapalat"/>
                <w:sz w:val="20"/>
                <w:szCs w:val="20"/>
              </w:rPr>
            </w:pPr>
          </w:p>
        </w:tc>
      </w:tr>
      <w:tr w:rsidR="004A317B" w:rsidRPr="005744FC" w14:paraId="40AF7D5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972D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4A9190D"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4632E53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2990FCA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393B94" w14:textId="77777777" w:rsidR="004A317B" w:rsidRPr="005744FC" w:rsidRDefault="004A317B" w:rsidP="00B46D58">
            <w:pPr>
              <w:widowControl w:val="0"/>
              <w:rPr>
                <w:rFonts w:ascii="GHEA Grapalat" w:hAnsi="GHEA Grapalat"/>
                <w:sz w:val="20"/>
                <w:szCs w:val="20"/>
              </w:rPr>
            </w:pPr>
          </w:p>
        </w:tc>
      </w:tr>
      <w:tr w:rsidR="004A317B" w:rsidRPr="005744FC" w14:paraId="51B2EF1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7689E5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38F55BB"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5CD8D6E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5B8379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739DBD3" w14:textId="77777777" w:rsidR="004A317B" w:rsidRPr="005744FC" w:rsidRDefault="004A317B" w:rsidP="00B46D58">
            <w:pPr>
              <w:widowControl w:val="0"/>
              <w:jc w:val="center"/>
              <w:rPr>
                <w:rFonts w:ascii="GHEA Grapalat" w:hAnsi="GHEA Grapalat"/>
                <w:sz w:val="20"/>
                <w:szCs w:val="20"/>
              </w:rPr>
            </w:pPr>
          </w:p>
        </w:tc>
      </w:tr>
      <w:tr w:rsidR="004A317B" w:rsidRPr="005744FC" w14:paraId="2C6E713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8A289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7449C7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E32AEF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96EDC4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D053927" w14:textId="77777777" w:rsidR="004A317B" w:rsidRPr="005744FC" w:rsidRDefault="004A317B" w:rsidP="00B46D58">
            <w:pPr>
              <w:widowControl w:val="0"/>
              <w:jc w:val="center"/>
              <w:rPr>
                <w:rFonts w:ascii="GHEA Grapalat" w:hAnsi="GHEA Grapalat"/>
                <w:sz w:val="20"/>
                <w:szCs w:val="20"/>
              </w:rPr>
            </w:pPr>
          </w:p>
        </w:tc>
      </w:tr>
      <w:tr w:rsidR="004A317B" w:rsidRPr="005744FC" w14:paraId="355CCC7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3F977D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476289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33FF6A3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689A9F8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0EE65523" w14:textId="77777777" w:rsidR="004A317B" w:rsidRPr="005744FC" w:rsidRDefault="004A317B" w:rsidP="00B46D58">
            <w:pPr>
              <w:widowControl w:val="0"/>
              <w:jc w:val="center"/>
              <w:rPr>
                <w:rFonts w:ascii="GHEA Grapalat" w:hAnsi="GHEA Grapalat"/>
                <w:sz w:val="20"/>
                <w:szCs w:val="20"/>
              </w:rPr>
            </w:pPr>
          </w:p>
        </w:tc>
      </w:tr>
    </w:tbl>
    <w:p w14:paraId="441C1C1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56F5131"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8A7150" w14:textId="77777777" w:rsidR="00DC619D" w:rsidRPr="00D3436F" w:rsidRDefault="00DC619D" w:rsidP="00B46D58">
      <w:pPr>
        <w:widowControl w:val="0"/>
        <w:spacing w:after="160"/>
        <w:jc w:val="both"/>
        <w:rPr>
          <w:rFonts w:ascii="GHEA Grapalat" w:hAnsi="GHEA Grapalat"/>
          <w:lang w:val="es-ES"/>
        </w:rPr>
      </w:pPr>
    </w:p>
    <w:p w14:paraId="4C29B97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7BDEFC9" w14:textId="77777777" w:rsidR="00B217BB" w:rsidRDefault="00B217BB" w:rsidP="00B46D58">
      <w:pPr>
        <w:rPr>
          <w:rFonts w:ascii="GHEA Grapalat" w:hAnsi="GHEA Grapalat"/>
          <w:b/>
        </w:rPr>
      </w:pPr>
      <w:r>
        <w:rPr>
          <w:rFonts w:ascii="GHEA Grapalat" w:hAnsi="GHEA Grapalat"/>
          <w:b/>
        </w:rPr>
        <w:br w:type="page"/>
      </w:r>
    </w:p>
    <w:p w14:paraId="4CA4EA21"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6DB6D46B" w14:textId="01A1694D"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782B9F">
        <w:rPr>
          <w:rFonts w:ascii="GHEA Grapalat" w:hAnsi="GHEA Grapalat"/>
          <w:b/>
          <w:sz w:val="24"/>
          <w:szCs w:val="24"/>
        </w:rPr>
        <w:t>HFF-GH-NPTcDzB -2025/2</w:t>
      </w:r>
    </w:p>
    <w:p w14:paraId="1A00044F"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0DB212DC"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38A3254" w14:textId="77777777" w:rsidR="000E5A91" w:rsidRPr="00B138F3" w:rsidRDefault="000E5A91" w:rsidP="000E5A91">
      <w:pPr>
        <w:widowControl w:val="0"/>
        <w:spacing w:after="160"/>
        <w:ind w:left="567" w:right="565"/>
        <w:jc w:val="center"/>
        <w:rPr>
          <w:rFonts w:ascii="GHEA Grapalat" w:hAnsi="GHEA Grapalat"/>
          <w:b/>
        </w:rPr>
      </w:pPr>
    </w:p>
    <w:p w14:paraId="67B98107"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297D271"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5711E48"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FA372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3C79954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F6058F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E4136CC"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6E005C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B49883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EFA99C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EAB9F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DEE166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1DEFC3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818FF">
        <w:rPr>
          <w:rFonts w:ascii="GHEA Grapalat" w:eastAsiaTheme="minorHAnsi" w:hAnsi="GHEA Grapalat" w:cstheme="minorBidi"/>
          <w:sz w:val="18"/>
          <w:szCs w:val="18"/>
        </w:rPr>
        <w:t>*</w:t>
      </w:r>
    </w:p>
    <w:p w14:paraId="727E685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767527A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77EC99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607BDC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08700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68BEBC98"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855FD50"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5E3EE0F"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64308300"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lastRenderedPageBreak/>
        <w:t>упомянутом в настоящем пункте приглашении к процедуре закупок.</w:t>
      </w:r>
    </w:p>
    <w:p w14:paraId="341E70C4"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0ED8D9E9"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02C76CB"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34D6179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5417D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9240D2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18FD1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4B21B1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C73DE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99F290D"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9F6B8E8"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9206650"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B01D03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F9DE7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BEA76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0829B43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2F3CE5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3ECA9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9EE386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F5A5F2"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C246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23D8E6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E8D29D0"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5889D7F8" w14:textId="77777777" w:rsidR="00260163" w:rsidRPr="00B138F3" w:rsidRDefault="00260163" w:rsidP="00B46D58">
      <w:pPr>
        <w:widowControl w:val="0"/>
        <w:spacing w:after="160"/>
        <w:ind w:left="567" w:right="565"/>
        <w:jc w:val="center"/>
        <w:rPr>
          <w:rFonts w:ascii="GHEA Grapalat" w:hAnsi="GHEA Grapalat"/>
          <w:b/>
        </w:rPr>
      </w:pPr>
    </w:p>
    <w:p w14:paraId="3B2F39E8" w14:textId="77777777" w:rsidR="00CF2692" w:rsidRPr="00B138F3" w:rsidRDefault="00CF2692" w:rsidP="00B46D58">
      <w:pPr>
        <w:widowControl w:val="0"/>
        <w:spacing w:after="160"/>
        <w:ind w:left="567" w:right="565"/>
        <w:jc w:val="center"/>
        <w:rPr>
          <w:rFonts w:ascii="GHEA Grapalat" w:hAnsi="GHEA Grapalat"/>
          <w:b/>
        </w:rPr>
      </w:pPr>
    </w:p>
    <w:p w14:paraId="1DCD59F1" w14:textId="77777777" w:rsidR="00CF2692" w:rsidRPr="00B138F3" w:rsidRDefault="00CF2692" w:rsidP="00B46D58">
      <w:pPr>
        <w:widowControl w:val="0"/>
        <w:spacing w:after="160"/>
        <w:ind w:left="567" w:right="565"/>
        <w:jc w:val="center"/>
        <w:rPr>
          <w:rFonts w:ascii="GHEA Grapalat" w:hAnsi="GHEA Grapalat"/>
          <w:b/>
        </w:rPr>
      </w:pPr>
    </w:p>
    <w:p w14:paraId="6A00322A" w14:textId="77777777" w:rsidR="00CF2692" w:rsidRPr="00B138F3" w:rsidRDefault="00CF2692" w:rsidP="00B46D58">
      <w:pPr>
        <w:widowControl w:val="0"/>
        <w:spacing w:after="160"/>
        <w:ind w:left="567" w:right="565"/>
        <w:jc w:val="center"/>
        <w:rPr>
          <w:rFonts w:ascii="GHEA Grapalat" w:hAnsi="GHEA Grapalat"/>
          <w:b/>
        </w:rPr>
      </w:pPr>
    </w:p>
    <w:p w14:paraId="24915744" w14:textId="77777777" w:rsidR="00CF2692" w:rsidRPr="00B138F3" w:rsidRDefault="00CF2692" w:rsidP="00B46D58">
      <w:pPr>
        <w:widowControl w:val="0"/>
        <w:spacing w:after="160"/>
        <w:ind w:left="567" w:right="565"/>
        <w:jc w:val="center"/>
        <w:rPr>
          <w:rFonts w:ascii="GHEA Grapalat" w:hAnsi="GHEA Grapalat"/>
          <w:b/>
        </w:rPr>
      </w:pPr>
    </w:p>
    <w:p w14:paraId="76CD95A8" w14:textId="77777777" w:rsidR="00CF2692" w:rsidRPr="00B138F3" w:rsidRDefault="00CF2692" w:rsidP="00B46D58">
      <w:pPr>
        <w:widowControl w:val="0"/>
        <w:spacing w:after="160"/>
        <w:ind w:left="567" w:right="565"/>
        <w:jc w:val="center"/>
        <w:rPr>
          <w:rFonts w:ascii="GHEA Grapalat" w:hAnsi="GHEA Grapalat"/>
          <w:b/>
        </w:rPr>
      </w:pPr>
    </w:p>
    <w:p w14:paraId="47F33296" w14:textId="77777777" w:rsidR="00CF2692" w:rsidRPr="00B138F3" w:rsidRDefault="00CF2692" w:rsidP="00B46D58">
      <w:pPr>
        <w:widowControl w:val="0"/>
        <w:spacing w:after="160"/>
        <w:ind w:left="567" w:right="565"/>
        <w:jc w:val="center"/>
        <w:rPr>
          <w:rFonts w:ascii="GHEA Grapalat" w:hAnsi="GHEA Grapalat"/>
          <w:b/>
        </w:rPr>
      </w:pPr>
    </w:p>
    <w:p w14:paraId="57E87557" w14:textId="77777777" w:rsidR="009B7A85" w:rsidRDefault="009B7A85" w:rsidP="001005B0">
      <w:pPr>
        <w:widowControl w:val="0"/>
        <w:spacing w:after="160"/>
        <w:ind w:firstLine="567"/>
        <w:jc w:val="right"/>
        <w:rPr>
          <w:rFonts w:ascii="GHEA Grapalat" w:hAnsi="GHEA Grapalat"/>
          <w:b/>
        </w:rPr>
      </w:pPr>
    </w:p>
    <w:p w14:paraId="0BEA6413" w14:textId="77777777" w:rsidR="001005B0" w:rsidRPr="00B138F3" w:rsidRDefault="001005B0" w:rsidP="00B46D58">
      <w:pPr>
        <w:widowControl w:val="0"/>
        <w:spacing w:after="160"/>
        <w:ind w:left="567" w:right="565"/>
        <w:jc w:val="center"/>
        <w:rPr>
          <w:rFonts w:ascii="GHEA Grapalat" w:hAnsi="GHEA Grapalat"/>
          <w:b/>
        </w:rPr>
      </w:pPr>
    </w:p>
    <w:p w14:paraId="3A0DDBBC" w14:textId="77777777" w:rsidR="001005B0" w:rsidRPr="00B138F3" w:rsidRDefault="001005B0" w:rsidP="00B46D58">
      <w:pPr>
        <w:widowControl w:val="0"/>
        <w:spacing w:after="160"/>
        <w:ind w:left="567" w:right="565"/>
        <w:jc w:val="center"/>
        <w:rPr>
          <w:rFonts w:ascii="GHEA Grapalat" w:hAnsi="GHEA Grapalat"/>
          <w:b/>
        </w:rPr>
      </w:pPr>
    </w:p>
    <w:p w14:paraId="40B382EE" w14:textId="77777777" w:rsidR="001005B0" w:rsidRPr="00B138F3" w:rsidRDefault="001005B0" w:rsidP="00B46D58">
      <w:pPr>
        <w:widowControl w:val="0"/>
        <w:spacing w:after="160"/>
        <w:ind w:left="567" w:right="565"/>
        <w:jc w:val="center"/>
        <w:rPr>
          <w:rFonts w:ascii="GHEA Grapalat" w:hAnsi="GHEA Grapalat"/>
          <w:b/>
        </w:rPr>
      </w:pPr>
    </w:p>
    <w:p w14:paraId="41B2B0D0" w14:textId="77777777" w:rsidR="001005B0" w:rsidRPr="00B138F3" w:rsidRDefault="001005B0" w:rsidP="00B46D58">
      <w:pPr>
        <w:widowControl w:val="0"/>
        <w:spacing w:after="160"/>
        <w:ind w:left="567" w:right="565"/>
        <w:jc w:val="center"/>
        <w:rPr>
          <w:rFonts w:ascii="GHEA Grapalat" w:hAnsi="GHEA Grapalat"/>
          <w:b/>
        </w:rPr>
      </w:pPr>
    </w:p>
    <w:p w14:paraId="7F35F8EB" w14:textId="77777777" w:rsidR="001005B0" w:rsidRPr="00B138F3" w:rsidRDefault="001005B0" w:rsidP="00B46D58">
      <w:pPr>
        <w:widowControl w:val="0"/>
        <w:spacing w:after="160"/>
        <w:ind w:left="567" w:right="565"/>
        <w:jc w:val="center"/>
        <w:rPr>
          <w:rFonts w:ascii="GHEA Grapalat" w:hAnsi="GHEA Grapalat"/>
          <w:b/>
        </w:rPr>
      </w:pPr>
    </w:p>
    <w:p w14:paraId="549B5C03" w14:textId="77777777" w:rsidR="001005B0" w:rsidRPr="00B138F3" w:rsidRDefault="001005B0" w:rsidP="00B46D58">
      <w:pPr>
        <w:widowControl w:val="0"/>
        <w:spacing w:after="160"/>
        <w:ind w:left="567" w:right="565"/>
        <w:jc w:val="center"/>
        <w:rPr>
          <w:rFonts w:ascii="GHEA Grapalat" w:hAnsi="GHEA Grapalat"/>
          <w:b/>
        </w:rPr>
      </w:pPr>
    </w:p>
    <w:p w14:paraId="6725B6AE" w14:textId="77777777" w:rsidR="001005B0" w:rsidRPr="00B138F3" w:rsidRDefault="001005B0" w:rsidP="00B46D58">
      <w:pPr>
        <w:widowControl w:val="0"/>
        <w:spacing w:after="160"/>
        <w:ind w:left="567" w:right="565"/>
        <w:jc w:val="center"/>
        <w:rPr>
          <w:rFonts w:ascii="GHEA Grapalat" w:hAnsi="GHEA Grapalat"/>
          <w:b/>
        </w:rPr>
      </w:pPr>
    </w:p>
    <w:p w14:paraId="2CDE1804" w14:textId="77777777" w:rsidR="001005B0" w:rsidRPr="00B138F3" w:rsidRDefault="001005B0" w:rsidP="00B46D58">
      <w:pPr>
        <w:widowControl w:val="0"/>
        <w:spacing w:after="160"/>
        <w:ind w:left="567" w:right="565"/>
        <w:jc w:val="center"/>
        <w:rPr>
          <w:rFonts w:ascii="GHEA Grapalat" w:hAnsi="GHEA Grapalat"/>
          <w:b/>
        </w:rPr>
      </w:pPr>
    </w:p>
    <w:p w14:paraId="5F4C0D05" w14:textId="77777777" w:rsidR="001005B0" w:rsidRPr="00B138F3" w:rsidRDefault="001005B0" w:rsidP="00B46D58">
      <w:pPr>
        <w:widowControl w:val="0"/>
        <w:spacing w:after="160"/>
        <w:ind w:left="567" w:right="565"/>
        <w:jc w:val="center"/>
        <w:rPr>
          <w:rFonts w:ascii="GHEA Grapalat" w:hAnsi="GHEA Grapalat"/>
          <w:b/>
        </w:rPr>
      </w:pPr>
    </w:p>
    <w:p w14:paraId="039C622B" w14:textId="77777777" w:rsidR="001005B0" w:rsidRPr="00B138F3" w:rsidRDefault="001005B0" w:rsidP="00B46D58">
      <w:pPr>
        <w:widowControl w:val="0"/>
        <w:spacing w:after="160"/>
        <w:ind w:left="567" w:right="565"/>
        <w:jc w:val="center"/>
        <w:rPr>
          <w:rFonts w:ascii="GHEA Grapalat" w:hAnsi="GHEA Grapalat"/>
          <w:b/>
        </w:rPr>
      </w:pPr>
    </w:p>
    <w:p w14:paraId="216ECDEF" w14:textId="77777777" w:rsidR="001005B0" w:rsidRPr="00B138F3" w:rsidRDefault="001005B0" w:rsidP="00B46D58">
      <w:pPr>
        <w:widowControl w:val="0"/>
        <w:spacing w:after="160"/>
        <w:ind w:left="567" w:right="565"/>
        <w:jc w:val="center"/>
        <w:rPr>
          <w:rFonts w:ascii="GHEA Grapalat" w:hAnsi="GHEA Grapalat"/>
          <w:b/>
        </w:rPr>
      </w:pPr>
    </w:p>
    <w:p w14:paraId="32DF1A26" w14:textId="77777777" w:rsidR="001005B0" w:rsidRPr="00B138F3" w:rsidRDefault="001005B0" w:rsidP="00B46D58">
      <w:pPr>
        <w:widowControl w:val="0"/>
        <w:spacing w:after="160"/>
        <w:ind w:left="567" w:right="565"/>
        <w:jc w:val="center"/>
        <w:rPr>
          <w:rFonts w:ascii="GHEA Grapalat" w:hAnsi="GHEA Grapalat"/>
          <w:b/>
        </w:rPr>
      </w:pPr>
    </w:p>
    <w:p w14:paraId="33FAF2DB" w14:textId="77777777" w:rsidR="001005B0" w:rsidRPr="00B138F3" w:rsidRDefault="001005B0" w:rsidP="00B46D58">
      <w:pPr>
        <w:widowControl w:val="0"/>
        <w:spacing w:after="160"/>
        <w:ind w:left="567" w:right="565"/>
        <w:jc w:val="center"/>
        <w:rPr>
          <w:rFonts w:ascii="GHEA Grapalat" w:hAnsi="GHEA Grapalat"/>
          <w:b/>
        </w:rPr>
      </w:pPr>
    </w:p>
    <w:p w14:paraId="3D43873D" w14:textId="77777777" w:rsidR="001005B0" w:rsidRPr="00B138F3" w:rsidRDefault="001005B0" w:rsidP="00B46D58">
      <w:pPr>
        <w:widowControl w:val="0"/>
        <w:spacing w:after="160"/>
        <w:ind w:left="567" w:right="565"/>
        <w:jc w:val="center"/>
        <w:rPr>
          <w:rFonts w:ascii="GHEA Grapalat" w:hAnsi="GHEA Grapalat"/>
          <w:b/>
        </w:rPr>
      </w:pPr>
    </w:p>
    <w:p w14:paraId="62A7F42B" w14:textId="77777777" w:rsidR="001005B0" w:rsidRPr="00B138F3" w:rsidRDefault="001005B0" w:rsidP="00B46D58">
      <w:pPr>
        <w:widowControl w:val="0"/>
        <w:spacing w:after="160"/>
        <w:ind w:left="567" w:right="565"/>
        <w:jc w:val="center"/>
        <w:rPr>
          <w:rFonts w:ascii="GHEA Grapalat" w:hAnsi="GHEA Grapalat"/>
          <w:b/>
        </w:rPr>
      </w:pPr>
    </w:p>
    <w:p w14:paraId="604EFA9F" w14:textId="77777777" w:rsidR="001005B0" w:rsidRPr="00B138F3" w:rsidRDefault="001005B0" w:rsidP="00B46D58">
      <w:pPr>
        <w:widowControl w:val="0"/>
        <w:spacing w:after="160"/>
        <w:ind w:left="567" w:right="565"/>
        <w:jc w:val="center"/>
        <w:rPr>
          <w:rFonts w:ascii="GHEA Grapalat" w:hAnsi="GHEA Grapalat"/>
          <w:b/>
        </w:rPr>
      </w:pPr>
    </w:p>
    <w:p w14:paraId="50F1A045" w14:textId="77777777" w:rsidR="00E15A1C" w:rsidRDefault="00E15A1C" w:rsidP="00235549">
      <w:pPr>
        <w:widowControl w:val="0"/>
        <w:spacing w:after="160"/>
        <w:ind w:firstLine="567"/>
        <w:jc w:val="right"/>
        <w:rPr>
          <w:rFonts w:ascii="GHEA Grapalat" w:hAnsi="GHEA Grapalat"/>
          <w:b/>
        </w:rPr>
      </w:pPr>
    </w:p>
    <w:p w14:paraId="609E503B" w14:textId="77777777" w:rsidR="00015267" w:rsidRDefault="00015267">
      <w:pPr>
        <w:rPr>
          <w:rFonts w:ascii="GHEA Grapalat" w:hAnsi="GHEA Grapalat"/>
          <w:b/>
        </w:rPr>
      </w:pPr>
      <w:r>
        <w:rPr>
          <w:rFonts w:ascii="GHEA Grapalat" w:hAnsi="GHEA Grapalat"/>
          <w:b/>
        </w:rPr>
        <w:br w:type="page"/>
      </w:r>
    </w:p>
    <w:p w14:paraId="3478C71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187BA204" w14:textId="558843F5"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782B9F">
        <w:rPr>
          <w:rFonts w:ascii="GHEA Grapalat" w:hAnsi="GHEA Grapalat"/>
          <w:b/>
          <w:sz w:val="24"/>
          <w:szCs w:val="24"/>
        </w:rPr>
        <w:t>HFF-GH-NPTcDzB -2025/2</w:t>
      </w:r>
    </w:p>
    <w:p w14:paraId="5A033E4E" w14:textId="77777777" w:rsidR="001005B0" w:rsidRPr="00B138F3" w:rsidRDefault="001005B0" w:rsidP="00B46D58">
      <w:pPr>
        <w:widowControl w:val="0"/>
        <w:spacing w:after="160"/>
        <w:ind w:left="567" w:right="565"/>
        <w:jc w:val="center"/>
        <w:rPr>
          <w:rFonts w:ascii="GHEA Grapalat" w:hAnsi="GHEA Grapalat"/>
          <w:b/>
        </w:rPr>
      </w:pPr>
    </w:p>
    <w:p w14:paraId="497A21C8"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D6EE1A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1D2AD83" w14:textId="77777777" w:rsidR="001005B0" w:rsidRPr="00B138F3" w:rsidRDefault="001005B0" w:rsidP="00B46D58">
      <w:pPr>
        <w:widowControl w:val="0"/>
        <w:spacing w:after="160"/>
        <w:ind w:left="567" w:right="565"/>
        <w:jc w:val="center"/>
        <w:rPr>
          <w:rFonts w:ascii="GHEA Grapalat" w:hAnsi="GHEA Grapalat"/>
          <w:b/>
        </w:rPr>
      </w:pPr>
    </w:p>
    <w:p w14:paraId="1A575422"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343522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8B365A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5090F0"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ED5210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1160DB3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BC6A65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EE958B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8FE166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6AEAC7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61BF214"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922CBB8"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6EE459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DF13D80"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1AD12A7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7579D">
        <w:rPr>
          <w:rFonts w:ascii="GHEA Grapalat" w:eastAsiaTheme="minorHAnsi" w:hAnsi="GHEA Grapalat" w:cstheme="minorBidi"/>
          <w:sz w:val="18"/>
          <w:szCs w:val="18"/>
        </w:rPr>
        <w:t>*</w:t>
      </w:r>
    </w:p>
    <w:p w14:paraId="6556342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71C773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1757A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8A31C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6CA47B27"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7D157B8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3C30EDB1"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3C1B7EAF"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05D7E22F"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460CDA0C"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7615E84E"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417DF265"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17C8E27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10A58811"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619F8F"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133114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F2BCDC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E8324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0A630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7186FE9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E2571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0335A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D342C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ACA9D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FB5413"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3D529A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3AADF5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466B2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18AE9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39385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324E2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BECCFA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E767B9"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8322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D3A50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56D9ACF" w14:textId="77777777" w:rsidR="001005B0" w:rsidRPr="00B138F3" w:rsidRDefault="001005B0" w:rsidP="00B46D58">
      <w:pPr>
        <w:widowControl w:val="0"/>
        <w:spacing w:after="160"/>
        <w:ind w:left="567" w:right="565"/>
        <w:jc w:val="center"/>
        <w:rPr>
          <w:rFonts w:ascii="GHEA Grapalat" w:hAnsi="GHEA Grapalat"/>
          <w:b/>
        </w:rPr>
      </w:pPr>
    </w:p>
    <w:p w14:paraId="18D8DEAE" w14:textId="77777777" w:rsidR="001005B0" w:rsidRPr="00B138F3" w:rsidRDefault="001005B0" w:rsidP="00B46D58">
      <w:pPr>
        <w:widowControl w:val="0"/>
        <w:spacing w:after="160"/>
        <w:ind w:left="567" w:right="565"/>
        <w:jc w:val="center"/>
        <w:rPr>
          <w:rFonts w:ascii="GHEA Grapalat" w:hAnsi="GHEA Grapalat"/>
          <w:b/>
        </w:rPr>
      </w:pPr>
    </w:p>
    <w:p w14:paraId="52E366C4" w14:textId="77777777" w:rsidR="00E15A1C" w:rsidRDefault="00E15A1C" w:rsidP="000A214C">
      <w:pPr>
        <w:widowControl w:val="0"/>
        <w:spacing w:after="160"/>
        <w:jc w:val="right"/>
        <w:rPr>
          <w:rFonts w:ascii="GHEA Grapalat" w:hAnsi="GHEA Grapalat"/>
          <w:i/>
        </w:rPr>
      </w:pPr>
    </w:p>
    <w:p w14:paraId="78EA57D3" w14:textId="77777777" w:rsidR="00E15A1C" w:rsidRDefault="00E15A1C" w:rsidP="000A214C">
      <w:pPr>
        <w:widowControl w:val="0"/>
        <w:spacing w:after="160"/>
        <w:jc w:val="right"/>
        <w:rPr>
          <w:rFonts w:ascii="GHEA Grapalat" w:hAnsi="GHEA Grapalat"/>
          <w:i/>
        </w:rPr>
      </w:pPr>
    </w:p>
    <w:p w14:paraId="513825B3" w14:textId="77777777" w:rsidR="00E15A1C" w:rsidRDefault="00E15A1C" w:rsidP="000A214C">
      <w:pPr>
        <w:widowControl w:val="0"/>
        <w:spacing w:after="160"/>
        <w:jc w:val="right"/>
        <w:rPr>
          <w:rFonts w:ascii="GHEA Grapalat" w:hAnsi="GHEA Grapalat"/>
          <w:i/>
        </w:rPr>
      </w:pPr>
    </w:p>
    <w:p w14:paraId="720B1B2B" w14:textId="77777777" w:rsidR="00E15A1C" w:rsidRDefault="00E15A1C" w:rsidP="000A214C">
      <w:pPr>
        <w:widowControl w:val="0"/>
        <w:spacing w:after="160"/>
        <w:jc w:val="right"/>
        <w:rPr>
          <w:rFonts w:ascii="GHEA Grapalat" w:hAnsi="GHEA Grapalat"/>
          <w:i/>
        </w:rPr>
      </w:pPr>
    </w:p>
    <w:p w14:paraId="2F1E23FA" w14:textId="77777777" w:rsidR="00E15A1C" w:rsidRDefault="00E15A1C" w:rsidP="000A214C">
      <w:pPr>
        <w:widowControl w:val="0"/>
        <w:spacing w:after="160"/>
        <w:jc w:val="right"/>
        <w:rPr>
          <w:rFonts w:ascii="GHEA Grapalat" w:hAnsi="GHEA Grapalat"/>
          <w:i/>
        </w:rPr>
      </w:pPr>
    </w:p>
    <w:p w14:paraId="32570244" w14:textId="77777777" w:rsidR="000A4ACC" w:rsidRDefault="000A4ACC">
      <w:pPr>
        <w:rPr>
          <w:rFonts w:ascii="GHEA Grapalat" w:hAnsi="GHEA Grapalat"/>
          <w:i/>
        </w:rPr>
      </w:pPr>
      <w:r>
        <w:rPr>
          <w:rFonts w:ascii="GHEA Grapalat" w:hAnsi="GHEA Grapalat"/>
          <w:i/>
        </w:rPr>
        <w:br w:type="page"/>
      </w:r>
    </w:p>
    <w:p w14:paraId="4EFEB961"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D1A8D71" w14:textId="683EBCB5"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D49A0">
        <w:rPr>
          <w:rFonts w:ascii="GHEA Grapalat" w:hAnsi="GHEA Grapalat"/>
          <w:i/>
        </w:rPr>
        <w:t>ЗАПРОС КОТИРОВОК</w:t>
      </w:r>
      <w:r w:rsidRPr="00B138F3">
        <w:rPr>
          <w:rFonts w:ascii="GHEA Grapalat" w:hAnsi="GHEA Grapalat"/>
          <w:i/>
        </w:rPr>
        <w:br/>
        <w:t xml:space="preserve">под кодом </w:t>
      </w:r>
      <w:r w:rsidR="00B75036" w:rsidRPr="00B75036">
        <w:rPr>
          <w:rFonts w:ascii="GHEA Grapalat" w:hAnsi="GHEA Grapalat"/>
          <w:b/>
          <w:i/>
        </w:rPr>
        <w:t>HFF-GH-NPTcDzB -2025/2</w:t>
      </w:r>
      <w:r w:rsidR="00B75036" w:rsidRPr="00B75036">
        <w:rPr>
          <w:rFonts w:ascii="GHEA Grapalat" w:hAnsi="GHEA Grapalat"/>
          <w:i/>
          <w:vertAlign w:val="superscript"/>
        </w:rPr>
        <w:t xml:space="preserve"> </w:t>
      </w:r>
      <w:r w:rsidRPr="000A4ACC">
        <w:rPr>
          <w:rStyle w:val="FootnoteReference"/>
          <w:rFonts w:ascii="GHEA Grapalat" w:hAnsi="GHEA Grapalat"/>
          <w:i/>
          <w:sz w:val="36"/>
          <w:szCs w:val="36"/>
        </w:rPr>
        <w:footnoteReference w:customMarkFollows="1" w:id="14"/>
        <w:t>*</w:t>
      </w:r>
    </w:p>
    <w:p w14:paraId="1EB0DB4E" w14:textId="77777777" w:rsidR="00AF4211" w:rsidRPr="00B138F3" w:rsidRDefault="00AF4211" w:rsidP="000A214C">
      <w:pPr>
        <w:widowControl w:val="0"/>
        <w:spacing w:after="160"/>
        <w:jc w:val="center"/>
        <w:rPr>
          <w:rFonts w:ascii="GHEA Grapalat" w:hAnsi="GHEA Grapalat"/>
          <w:b/>
        </w:rPr>
      </w:pPr>
    </w:p>
    <w:p w14:paraId="01D9FC1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2A9573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F500490" w14:textId="77777777" w:rsidTr="000745BE">
        <w:tc>
          <w:tcPr>
            <w:tcW w:w="4786" w:type="dxa"/>
          </w:tcPr>
          <w:p w14:paraId="55830CA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F8869D0"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BCBE466" w14:textId="77777777" w:rsidR="000A214C" w:rsidRPr="00B138F3" w:rsidRDefault="000A214C" w:rsidP="000A214C">
      <w:pPr>
        <w:widowControl w:val="0"/>
        <w:spacing w:after="160"/>
        <w:rPr>
          <w:rFonts w:ascii="GHEA Grapalat" w:hAnsi="GHEA Grapalat" w:cs="GHEA Grapalat"/>
          <w:b/>
        </w:rPr>
      </w:pPr>
    </w:p>
    <w:p w14:paraId="6805FFF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9395137"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6ED8472"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0FEDE9B"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AECE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92D52B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ACA074D"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386D4E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6A1DFFA"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B1A8004"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2ADFF96" w14:textId="77777777" w:rsidR="000A214C" w:rsidRPr="00B138F3" w:rsidRDefault="000A214C" w:rsidP="000A214C">
      <w:pPr>
        <w:rPr>
          <w:rFonts w:ascii="GHEA Grapalat" w:hAnsi="GHEA Grapalat"/>
        </w:rPr>
      </w:pPr>
      <w:r w:rsidRPr="00B138F3">
        <w:rPr>
          <w:rFonts w:ascii="GHEA Grapalat" w:hAnsi="GHEA Grapalat"/>
        </w:rPr>
        <w:br w:type="page"/>
      </w:r>
    </w:p>
    <w:p w14:paraId="6832C0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17C7D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15A0C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978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01FE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A8C4BE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3490F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DDA94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B42F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9A0AD1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41BF73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14:paraId="6FE88A0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703B7C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4AD7480"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D5B4956"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219456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E876B9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3823B4"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0BE76A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5DB8C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2B7AEB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BB741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65528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A1D0B0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3D8FB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FBE6C5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4E324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DEC636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AE3F6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C45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D2DE6"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5E69AA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AC81185" w14:textId="77777777" w:rsidR="00BE2572" w:rsidRPr="00B138F3" w:rsidRDefault="00BE2572" w:rsidP="00BE2572">
      <w:pPr>
        <w:widowControl w:val="0"/>
        <w:spacing w:after="160"/>
        <w:jc w:val="center"/>
        <w:rPr>
          <w:rFonts w:ascii="GHEA Grapalat" w:hAnsi="GHEA Grapalat" w:cs="Sylfaen"/>
        </w:rPr>
      </w:pPr>
    </w:p>
    <w:p w14:paraId="68550A22" w14:textId="77777777" w:rsidR="00E752B6" w:rsidRPr="00E752B6" w:rsidRDefault="00E752B6" w:rsidP="00BE2572">
      <w:pPr>
        <w:rPr>
          <w:rFonts w:ascii="GHEA Grapalat" w:hAnsi="GHEA Grapalat" w:cs="Sylfaen"/>
        </w:rPr>
      </w:pPr>
    </w:p>
    <w:p w14:paraId="2172AD1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913680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6428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7B650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B6BE0"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30C98450"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FE74F"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0A6541F"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5B6E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1FC03F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5F6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97788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146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3DA11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489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C69D93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152F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962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6E3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437EDEE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D5C6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674E92E7"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AAEB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44A789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686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E2001C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1F4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7DC5CD6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0D2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D6E455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6DE6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CFE01A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62DF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A7528B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92EC0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1781A763"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BA72D4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4F9D0F7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F2E3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E8688F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6D1A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5CA83D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A41C254"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7C8CC62" w14:textId="77777777" w:rsidR="00E752B6" w:rsidRPr="00B138F3" w:rsidRDefault="00E752B6" w:rsidP="009216D6">
            <w:pPr>
              <w:widowControl w:val="0"/>
              <w:spacing w:after="160"/>
              <w:rPr>
                <w:rFonts w:ascii="GHEA Grapalat" w:hAnsi="GHEA Grapalat" w:cs="Sylfaen"/>
              </w:rPr>
            </w:pPr>
          </w:p>
          <w:p w14:paraId="2D55AA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4A79490F" w14:textId="77777777" w:rsidR="00E752B6" w:rsidRPr="00B138F3" w:rsidRDefault="00E752B6" w:rsidP="009216D6">
            <w:pPr>
              <w:widowControl w:val="0"/>
              <w:spacing w:after="160"/>
              <w:rPr>
                <w:rFonts w:ascii="GHEA Grapalat" w:hAnsi="GHEA Grapalat" w:cs="Sylfaen"/>
              </w:rPr>
            </w:pPr>
          </w:p>
          <w:p w14:paraId="29F4964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735BC65" w14:textId="77777777" w:rsidR="00E752B6" w:rsidRPr="00B138F3" w:rsidRDefault="00E752B6" w:rsidP="009216D6">
            <w:pPr>
              <w:widowControl w:val="0"/>
              <w:spacing w:after="160"/>
              <w:rPr>
                <w:rFonts w:ascii="GHEA Grapalat" w:hAnsi="GHEA Grapalat" w:cs="Sylfaen"/>
              </w:rPr>
            </w:pPr>
          </w:p>
          <w:p w14:paraId="538934AC"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B69D59"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BF4AA1"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69EE085" w14:textId="77777777" w:rsidR="00E752B6" w:rsidRPr="00B138F3" w:rsidRDefault="00E752B6" w:rsidP="009216D6">
            <w:pPr>
              <w:widowControl w:val="0"/>
              <w:spacing w:after="160"/>
              <w:rPr>
                <w:rFonts w:ascii="GHEA Grapalat" w:hAnsi="GHEA Grapalat" w:cs="Sylfaen"/>
              </w:rPr>
            </w:pPr>
          </w:p>
          <w:p w14:paraId="48184CF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4CB8DA" w14:textId="77777777" w:rsidR="00E752B6" w:rsidRPr="00B138F3" w:rsidRDefault="00E752B6" w:rsidP="009216D6">
            <w:pPr>
              <w:widowControl w:val="0"/>
              <w:spacing w:after="160"/>
              <w:jc w:val="right"/>
              <w:rPr>
                <w:rFonts w:ascii="GHEA Grapalat" w:hAnsi="GHEA Grapalat" w:cs="Tahoma"/>
              </w:rPr>
            </w:pPr>
          </w:p>
          <w:p w14:paraId="055C745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6E7EBB9" w14:textId="77777777" w:rsidR="00E752B6" w:rsidRPr="00B138F3" w:rsidRDefault="00E752B6" w:rsidP="009216D6">
            <w:pPr>
              <w:widowControl w:val="0"/>
              <w:spacing w:after="160"/>
              <w:rPr>
                <w:rFonts w:ascii="GHEA Grapalat" w:hAnsi="GHEA Grapalat" w:cs="Sylfaen"/>
              </w:rPr>
            </w:pPr>
          </w:p>
          <w:p w14:paraId="4A4AE1F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07420994"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53085C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189FA3E" w14:textId="77777777" w:rsidR="00E752B6" w:rsidRPr="00B138F3" w:rsidRDefault="00E752B6" w:rsidP="009216D6">
            <w:pPr>
              <w:widowControl w:val="0"/>
              <w:spacing w:after="160"/>
              <w:rPr>
                <w:rFonts w:ascii="GHEA Grapalat" w:hAnsi="GHEA Grapalat"/>
              </w:rPr>
            </w:pPr>
          </w:p>
          <w:p w14:paraId="4551DE2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0C4A93A"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39D0A36" w14:textId="77777777" w:rsidR="00E752B6" w:rsidRPr="00B138F3" w:rsidRDefault="00E752B6" w:rsidP="009216D6">
            <w:pPr>
              <w:widowControl w:val="0"/>
              <w:spacing w:after="160"/>
              <w:rPr>
                <w:rFonts w:ascii="GHEA Grapalat" w:hAnsi="GHEA Grapalat" w:cs="Tahoma"/>
              </w:rPr>
            </w:pPr>
          </w:p>
          <w:p w14:paraId="7A9D8212"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793DF2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EE5BE41" w14:textId="77777777" w:rsidR="00E752B6" w:rsidRPr="00B138F3" w:rsidRDefault="00E752B6" w:rsidP="009216D6">
            <w:pPr>
              <w:widowControl w:val="0"/>
              <w:spacing w:after="160"/>
              <w:rPr>
                <w:rFonts w:ascii="GHEA Grapalat" w:hAnsi="GHEA Grapalat" w:cs="Tahoma"/>
              </w:rPr>
            </w:pPr>
          </w:p>
          <w:p w14:paraId="5EC0959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D376A65"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1F9626E" w14:textId="77777777" w:rsidR="00E752B6" w:rsidRPr="00B138F3" w:rsidRDefault="00E752B6" w:rsidP="009216D6">
            <w:pPr>
              <w:widowControl w:val="0"/>
              <w:spacing w:after="160"/>
              <w:rPr>
                <w:rFonts w:ascii="GHEA Grapalat" w:hAnsi="GHEA Grapalat" w:cs="Arial"/>
              </w:rPr>
            </w:pPr>
          </w:p>
        </w:tc>
      </w:tr>
      <w:tr w:rsidR="00E752B6" w:rsidRPr="00B138F3" w14:paraId="5EFE39E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B7630BC"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385817" w14:textId="77777777" w:rsidR="00E752B6" w:rsidRPr="00B138F3" w:rsidRDefault="00E752B6" w:rsidP="009216D6">
            <w:pPr>
              <w:widowControl w:val="0"/>
              <w:spacing w:after="160"/>
              <w:rPr>
                <w:rFonts w:ascii="GHEA Grapalat" w:hAnsi="GHEA Grapalat" w:cs="Sylfaen"/>
              </w:rPr>
            </w:pPr>
          </w:p>
          <w:p w14:paraId="1C984240"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832473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E240F9" w14:textId="77777777" w:rsidR="00E752B6" w:rsidRPr="00B138F3" w:rsidRDefault="00E752B6" w:rsidP="009216D6">
            <w:pPr>
              <w:widowControl w:val="0"/>
              <w:spacing w:after="160"/>
              <w:rPr>
                <w:rFonts w:ascii="GHEA Grapalat" w:hAnsi="GHEA Grapalat"/>
              </w:rPr>
            </w:pPr>
          </w:p>
          <w:p w14:paraId="11E37B4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A0103BA" w14:textId="77777777" w:rsidR="00E752B6" w:rsidRPr="00B138F3" w:rsidRDefault="00E752B6" w:rsidP="00E752B6">
      <w:pPr>
        <w:widowControl w:val="0"/>
        <w:spacing w:after="160"/>
        <w:jc w:val="center"/>
        <w:rPr>
          <w:rFonts w:ascii="GHEA Grapalat" w:hAnsi="GHEA Grapalat" w:cs="Sylfaen"/>
        </w:rPr>
      </w:pPr>
    </w:p>
    <w:p w14:paraId="73F8CD1C" w14:textId="77777777" w:rsidR="00E752B6" w:rsidRPr="00E752B6" w:rsidRDefault="00E752B6" w:rsidP="00BE2572">
      <w:pPr>
        <w:rPr>
          <w:rFonts w:ascii="GHEA Grapalat" w:hAnsi="GHEA Grapalat" w:cs="Sylfaen"/>
        </w:rPr>
      </w:pPr>
    </w:p>
    <w:p w14:paraId="2AE1A382" w14:textId="77777777" w:rsidR="00E752B6" w:rsidRDefault="00E752B6" w:rsidP="00BE2572">
      <w:pPr>
        <w:rPr>
          <w:rFonts w:ascii="GHEA Grapalat" w:hAnsi="GHEA Grapalat" w:cs="Sylfaen"/>
          <w:lang w:val="hy-AM"/>
        </w:rPr>
      </w:pPr>
    </w:p>
    <w:p w14:paraId="2D4A8147" w14:textId="77777777" w:rsidR="00E752B6" w:rsidRDefault="00E752B6" w:rsidP="00BE2572">
      <w:pPr>
        <w:rPr>
          <w:rFonts w:ascii="GHEA Grapalat" w:hAnsi="GHEA Grapalat" w:cs="Sylfaen"/>
          <w:lang w:val="hy-AM"/>
        </w:rPr>
      </w:pPr>
    </w:p>
    <w:p w14:paraId="1E4E4C79" w14:textId="77777777" w:rsidR="00E752B6" w:rsidRDefault="00E752B6" w:rsidP="00BE2572">
      <w:pPr>
        <w:rPr>
          <w:rFonts w:ascii="GHEA Grapalat" w:hAnsi="GHEA Grapalat" w:cs="Sylfaen"/>
          <w:lang w:val="hy-AM"/>
        </w:rPr>
      </w:pPr>
    </w:p>
    <w:p w14:paraId="3CD882F7" w14:textId="77777777" w:rsidR="00E752B6" w:rsidRDefault="00E752B6" w:rsidP="00BE2572">
      <w:pPr>
        <w:rPr>
          <w:rFonts w:ascii="GHEA Grapalat" w:hAnsi="GHEA Grapalat" w:cs="Sylfaen"/>
          <w:lang w:val="hy-AM"/>
        </w:rPr>
      </w:pPr>
    </w:p>
    <w:p w14:paraId="592522BC" w14:textId="77777777" w:rsidR="00E752B6" w:rsidRDefault="00E752B6" w:rsidP="00BE2572">
      <w:pPr>
        <w:rPr>
          <w:rFonts w:ascii="GHEA Grapalat" w:hAnsi="GHEA Grapalat" w:cs="Sylfaen"/>
          <w:lang w:val="hy-AM"/>
        </w:rPr>
      </w:pPr>
    </w:p>
    <w:p w14:paraId="00B25A72" w14:textId="77777777" w:rsidR="00E752B6" w:rsidRDefault="00E752B6" w:rsidP="00BE2572">
      <w:pPr>
        <w:rPr>
          <w:rFonts w:ascii="GHEA Grapalat" w:hAnsi="GHEA Grapalat" w:cs="Sylfaen"/>
          <w:lang w:val="hy-AM"/>
        </w:rPr>
      </w:pPr>
    </w:p>
    <w:p w14:paraId="55447A37" w14:textId="77777777" w:rsidR="00E752B6" w:rsidRDefault="00E752B6" w:rsidP="00BE2572">
      <w:pPr>
        <w:rPr>
          <w:rFonts w:ascii="GHEA Grapalat" w:hAnsi="GHEA Grapalat" w:cs="Sylfaen"/>
          <w:lang w:val="hy-AM"/>
        </w:rPr>
      </w:pPr>
    </w:p>
    <w:p w14:paraId="3F116FAA" w14:textId="77777777" w:rsidR="00E752B6" w:rsidRDefault="00E752B6" w:rsidP="00BE2572">
      <w:pPr>
        <w:rPr>
          <w:rFonts w:ascii="GHEA Grapalat" w:hAnsi="GHEA Grapalat" w:cs="Sylfaen"/>
          <w:lang w:val="hy-AM"/>
        </w:rPr>
      </w:pPr>
    </w:p>
    <w:p w14:paraId="1AF5B057" w14:textId="77777777" w:rsidR="00E752B6" w:rsidRDefault="00E752B6" w:rsidP="00BE2572">
      <w:pPr>
        <w:rPr>
          <w:rFonts w:ascii="GHEA Grapalat" w:hAnsi="GHEA Grapalat" w:cs="Sylfaen"/>
          <w:lang w:val="hy-AM"/>
        </w:rPr>
      </w:pPr>
    </w:p>
    <w:p w14:paraId="5E7ABC71" w14:textId="77777777" w:rsidR="00E752B6" w:rsidRDefault="00E752B6" w:rsidP="00BE2572">
      <w:pPr>
        <w:rPr>
          <w:rFonts w:ascii="GHEA Grapalat" w:hAnsi="GHEA Grapalat" w:cs="Sylfaen"/>
          <w:lang w:val="hy-AM"/>
        </w:rPr>
      </w:pPr>
    </w:p>
    <w:p w14:paraId="259C15C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FFCBE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E363E9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F5E14B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B86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3611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3C48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BC3A49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B8D328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D9506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5ED1DB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9A8B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7DC8A1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2AB440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890BE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E801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94AC4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7A1E2E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88B94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DD4D23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E8C4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82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42AB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AB3A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6A8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B3FC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13379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9BF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682545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0E9B3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3E8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58F8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999C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C05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3EB695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9360F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F589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840B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C6E7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20EB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509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31D517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6CB7F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A04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BA2F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C8E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A4B3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B93D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57633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941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A0A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07070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A638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20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B719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4747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567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D3E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C244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670E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A65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B5C0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A48C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E5E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6436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9111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5504D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11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8C1FE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3F07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A95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D3A2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2039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4565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E8A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70BC1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90C4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03E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EFF1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020A4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5DDCE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350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57C22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461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D0A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75E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F2D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9DDDB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24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3DD11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2E8B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1EB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062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A46D1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14D8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F3D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247AE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2FBEE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77F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16F0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3007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FD8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0ED90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BF49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7D7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479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11E73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268BE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E9D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6ED2A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762F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375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804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E0F0C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73CBF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A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0B48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EE27F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499B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D7D4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ED0D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3A361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50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B3A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B30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50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F045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6CC7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6FA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13217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CA9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4D6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C46DB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1F6AFC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0D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6CD15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EA9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5B61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B8D7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2870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37A45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59D95C"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FF49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6D92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8DFAD4"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5DC641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2F9A9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DD8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CCD34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58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942D5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0B63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02F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58EC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E76AE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1C5A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C95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353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2C0F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09C63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D8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48B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6787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6F5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5616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F44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50A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8257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C73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951C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4A6A970D"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319D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877C2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78E917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B36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FFF91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6D6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7A68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F9C8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8803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5448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13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C472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68C5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28F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F320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E274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987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DCF99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2B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43B6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A301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FB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F5E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93F29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D676D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55D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01271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A5F7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4C0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5575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83A7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2001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D1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8ADE1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1AFFF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081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A28D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71F976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DA5EA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B17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CBE6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4E4B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F4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A24A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FEA252"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FF5D1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41B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0A8E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9F5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12B6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F8B7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A9DFA7"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73049B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9A2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62B5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EBA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5420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5CD8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21B0D" w14:textId="77777777" w:rsidR="00BE2572" w:rsidRPr="00B138F3" w:rsidRDefault="00BE2572" w:rsidP="000745BE">
            <w:pPr>
              <w:widowControl w:val="0"/>
              <w:spacing w:after="120"/>
              <w:jc w:val="center"/>
              <w:rPr>
                <w:rFonts w:ascii="GHEA Grapalat" w:hAnsi="GHEA Grapalat"/>
                <w:sz w:val="18"/>
                <w:szCs w:val="18"/>
              </w:rPr>
            </w:pPr>
          </w:p>
        </w:tc>
      </w:tr>
    </w:tbl>
    <w:p w14:paraId="12C53581" w14:textId="77777777" w:rsidR="00BE2572" w:rsidRPr="00B138F3" w:rsidRDefault="00BE2572" w:rsidP="00BE2572">
      <w:pPr>
        <w:widowControl w:val="0"/>
        <w:spacing w:after="160"/>
        <w:ind w:left="567" w:right="565"/>
        <w:jc w:val="center"/>
        <w:rPr>
          <w:rFonts w:ascii="GHEA Grapalat" w:hAnsi="GHEA Grapalat"/>
          <w:b/>
        </w:rPr>
      </w:pPr>
    </w:p>
    <w:p w14:paraId="32A25986" w14:textId="77777777" w:rsidR="00BE2572" w:rsidRPr="00B138F3" w:rsidRDefault="00BE2572" w:rsidP="00BE2572">
      <w:pPr>
        <w:widowControl w:val="0"/>
        <w:spacing w:after="160"/>
        <w:ind w:left="567" w:right="565"/>
        <w:jc w:val="center"/>
        <w:rPr>
          <w:rFonts w:ascii="GHEA Grapalat" w:hAnsi="GHEA Grapalat"/>
          <w:b/>
        </w:rPr>
      </w:pPr>
    </w:p>
    <w:p w14:paraId="19514458" w14:textId="77777777" w:rsidR="00BE2572" w:rsidRPr="00B138F3" w:rsidRDefault="00BE2572" w:rsidP="00BE2572">
      <w:pPr>
        <w:widowControl w:val="0"/>
        <w:spacing w:after="160"/>
        <w:ind w:left="567" w:right="565"/>
        <w:jc w:val="center"/>
        <w:rPr>
          <w:rFonts w:ascii="GHEA Grapalat" w:hAnsi="GHEA Grapalat"/>
          <w:b/>
        </w:rPr>
      </w:pPr>
    </w:p>
    <w:p w14:paraId="5DB7B590" w14:textId="77777777" w:rsidR="00BE2572" w:rsidRPr="00B138F3" w:rsidRDefault="00BE2572" w:rsidP="00BE2572">
      <w:pPr>
        <w:widowControl w:val="0"/>
        <w:spacing w:after="160"/>
        <w:ind w:left="567" w:right="565"/>
        <w:jc w:val="center"/>
        <w:rPr>
          <w:rFonts w:ascii="GHEA Grapalat" w:hAnsi="GHEA Grapalat"/>
          <w:b/>
        </w:rPr>
      </w:pPr>
    </w:p>
    <w:p w14:paraId="6BBD4E18" w14:textId="77777777" w:rsidR="00BE2572" w:rsidRPr="00B138F3" w:rsidRDefault="00BE2572" w:rsidP="00BE2572">
      <w:pPr>
        <w:widowControl w:val="0"/>
        <w:spacing w:after="160"/>
        <w:ind w:left="567" w:right="565"/>
        <w:jc w:val="center"/>
        <w:rPr>
          <w:rFonts w:ascii="GHEA Grapalat" w:hAnsi="GHEA Grapalat"/>
          <w:b/>
        </w:rPr>
      </w:pPr>
    </w:p>
    <w:p w14:paraId="5869E76D" w14:textId="77777777" w:rsidR="00BE2572" w:rsidRPr="00B138F3" w:rsidRDefault="00BE2572" w:rsidP="00BE2572">
      <w:pPr>
        <w:widowControl w:val="0"/>
        <w:spacing w:after="160"/>
        <w:ind w:left="567" w:right="565"/>
        <w:jc w:val="center"/>
        <w:rPr>
          <w:rFonts w:ascii="GHEA Grapalat" w:hAnsi="GHEA Grapalat"/>
          <w:b/>
        </w:rPr>
      </w:pPr>
    </w:p>
    <w:p w14:paraId="71E03269" w14:textId="77777777" w:rsidR="00BE2572" w:rsidRPr="00B138F3" w:rsidRDefault="00BE2572" w:rsidP="00BE2572">
      <w:pPr>
        <w:widowControl w:val="0"/>
        <w:spacing w:after="160"/>
        <w:ind w:left="567" w:right="565"/>
        <w:jc w:val="center"/>
        <w:rPr>
          <w:rFonts w:ascii="GHEA Grapalat" w:hAnsi="GHEA Grapalat"/>
          <w:b/>
        </w:rPr>
      </w:pPr>
    </w:p>
    <w:p w14:paraId="40FAE2FA" w14:textId="77777777" w:rsidR="00BE2572" w:rsidRPr="00B138F3" w:rsidRDefault="00BE2572" w:rsidP="00BE2572">
      <w:pPr>
        <w:widowControl w:val="0"/>
        <w:spacing w:after="160"/>
        <w:ind w:left="567" w:right="565"/>
        <w:jc w:val="center"/>
        <w:rPr>
          <w:rFonts w:ascii="GHEA Grapalat" w:hAnsi="GHEA Grapalat"/>
          <w:b/>
        </w:rPr>
      </w:pPr>
    </w:p>
    <w:p w14:paraId="73E25BF8" w14:textId="77777777" w:rsidR="00BE2572" w:rsidRPr="00B138F3" w:rsidRDefault="00BE2572" w:rsidP="00BE2572">
      <w:pPr>
        <w:widowControl w:val="0"/>
        <w:spacing w:after="160"/>
        <w:ind w:left="567" w:right="565"/>
        <w:jc w:val="center"/>
        <w:rPr>
          <w:rFonts w:ascii="GHEA Grapalat" w:hAnsi="GHEA Grapalat"/>
          <w:b/>
        </w:rPr>
      </w:pPr>
    </w:p>
    <w:p w14:paraId="4DEF406A" w14:textId="77777777" w:rsidR="00BE2572" w:rsidRPr="00B138F3" w:rsidRDefault="00BE2572" w:rsidP="00BE2572">
      <w:pPr>
        <w:widowControl w:val="0"/>
        <w:spacing w:after="160"/>
        <w:ind w:left="567" w:right="565"/>
        <w:jc w:val="center"/>
        <w:rPr>
          <w:rFonts w:ascii="GHEA Grapalat" w:hAnsi="GHEA Grapalat"/>
          <w:b/>
        </w:rPr>
      </w:pPr>
    </w:p>
    <w:p w14:paraId="6E86FE2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BD0B0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201F5148" w14:textId="77777777"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FootnoteReference"/>
          <w:rFonts w:ascii="GHEA Grapalat" w:hAnsi="GHEA Grapalat"/>
          <w:b/>
          <w:sz w:val="24"/>
          <w:szCs w:val="24"/>
        </w:rPr>
        <w:footnoteReference w:customMarkFollows="1" w:id="16"/>
        <w:t>*</w:t>
      </w:r>
    </w:p>
    <w:p w14:paraId="6C7DF5F2" w14:textId="77777777" w:rsidR="00131F0B" w:rsidRPr="00C858FA" w:rsidRDefault="00131F0B" w:rsidP="00131F0B">
      <w:pPr>
        <w:widowControl w:val="0"/>
        <w:spacing w:after="160"/>
        <w:ind w:left="567" w:right="565"/>
        <w:jc w:val="center"/>
        <w:rPr>
          <w:rFonts w:ascii="GHEA Grapalat" w:hAnsi="GHEA Grapalat"/>
          <w:b/>
        </w:rPr>
      </w:pPr>
    </w:p>
    <w:p w14:paraId="375126FF"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3F51D5A2"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417D8F41" w14:textId="77777777" w:rsidR="00131F0B" w:rsidRPr="00C858FA" w:rsidRDefault="00131F0B" w:rsidP="00131F0B">
      <w:pPr>
        <w:widowControl w:val="0"/>
        <w:spacing w:after="160"/>
        <w:ind w:left="567" w:right="565"/>
        <w:jc w:val="center"/>
        <w:rPr>
          <w:rFonts w:ascii="GHEA Grapalat" w:hAnsi="GHEA Grapalat"/>
          <w:b/>
        </w:rPr>
      </w:pPr>
    </w:p>
    <w:p w14:paraId="08ED7D91"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19F6EC0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30CAC0C2"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6D51ACFD"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71664FEE"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7D155E8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37D992F4"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0E76FFC"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9BFEC1E"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12D1FF03"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1D30CDD7"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745569F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BCF707E"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01B4F2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2B7E8DA"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046CC5B2"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223922">
        <w:rPr>
          <w:rFonts w:ascii="GHEA Grapalat" w:eastAsiaTheme="minorHAnsi" w:hAnsi="GHEA Grapalat" w:cstheme="minorBidi"/>
          <w:sz w:val="18"/>
          <w:szCs w:val="18"/>
        </w:rPr>
        <w:t>*</w:t>
      </w:r>
    </w:p>
    <w:p w14:paraId="5BE8F09D"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1263A4A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B090E8"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7B3DFE1"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59"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4AA0C581"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14C5CEFE"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03A293AF"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0F0856E7"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4DFA837B"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1E92DBEE" w14:textId="77777777" w:rsidR="00131F0B" w:rsidRPr="00200997" w:rsidRDefault="00131F0B" w:rsidP="00131F0B">
      <w:pPr>
        <w:pStyle w:val="NormalWeb"/>
        <w:shd w:val="clear" w:color="auto" w:fill="FFFFFF"/>
        <w:contextualSpacing/>
        <w:jc w:val="center"/>
        <w:rPr>
          <w:rFonts w:eastAsiaTheme="minorHAnsi" w:cstheme="minorBidi"/>
        </w:rPr>
      </w:pPr>
    </w:p>
    <w:p w14:paraId="030BEF9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7BF22054"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12CF3F7D"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33C36A77"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6AD818B7"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F391B3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D6EF9E"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6CB34EFF"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35EA7B3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7F86642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BDA86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616AAA">
        <w:rPr>
          <w:rStyle w:val="Hyperlink"/>
          <w:rFonts w:ascii="GHEA Grapalat" w:hAnsi="GHEA Grapalat"/>
          <w:color w:val="auto"/>
          <w:sz w:val="20"/>
          <w:szCs w:val="20"/>
          <w:lang w:val="hy-AM"/>
        </w:rPr>
        <w:t>www.procurement.am</w:t>
      </w:r>
      <w:r>
        <w:fldChar w:fldCharType="end"/>
      </w:r>
      <w:r w:rsidRPr="00616AAA">
        <w:rPr>
          <w:rFonts w:ascii="GHEA Grapalat" w:eastAsiaTheme="minorHAnsi" w:hAnsi="GHEA Grapalat" w:cstheme="minorBidi"/>
        </w:rPr>
        <w:t xml:space="preserve"> .</w:t>
      </w:r>
    </w:p>
    <w:p w14:paraId="43F1544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3BD74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BDA4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68B55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280205D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0A752F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E268E3E"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082BC980"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DDF95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B316CE"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97ED06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10CD02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739A943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C346A88"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51E79C9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6EA3F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8944E0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C818D6D"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211B5B40"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3188791F"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5B9B700E" w14:textId="77777777" w:rsidR="00131F0B" w:rsidRPr="00B138F3" w:rsidRDefault="00131F0B" w:rsidP="00131F0B">
      <w:pPr>
        <w:widowControl w:val="0"/>
        <w:spacing w:after="160"/>
        <w:ind w:left="567" w:right="565"/>
        <w:jc w:val="center"/>
        <w:rPr>
          <w:rFonts w:ascii="GHEA Grapalat" w:hAnsi="GHEA Grapalat"/>
          <w:b/>
        </w:rPr>
      </w:pPr>
    </w:p>
    <w:p w14:paraId="7526A219" w14:textId="77777777" w:rsidR="00131F0B" w:rsidRDefault="00131F0B" w:rsidP="00131F0B">
      <w:pPr>
        <w:rPr>
          <w:rFonts w:ascii="GHEA Grapalat" w:hAnsi="GHEA Grapalat"/>
          <w:b/>
        </w:rPr>
      </w:pPr>
      <w:r>
        <w:rPr>
          <w:rFonts w:ascii="GHEA Grapalat" w:hAnsi="GHEA Grapalat"/>
          <w:b/>
        </w:rPr>
        <w:br w:type="page"/>
      </w:r>
    </w:p>
    <w:p w14:paraId="66259131"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A3FE53C" w14:textId="21475DC4"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17"/>
        <w:t>*</w:t>
      </w:r>
    </w:p>
    <w:p w14:paraId="1049FFDF" w14:textId="77777777" w:rsidR="003B2F27" w:rsidRPr="00AD29CE" w:rsidRDefault="003B2F27" w:rsidP="003B2F27">
      <w:pPr>
        <w:widowControl w:val="0"/>
        <w:spacing w:after="160" w:line="360" w:lineRule="auto"/>
        <w:jc w:val="right"/>
        <w:rPr>
          <w:rFonts w:ascii="GHEA Grapalat" w:hAnsi="GHEA Grapalat"/>
          <w:i/>
        </w:rPr>
      </w:pPr>
    </w:p>
    <w:p w14:paraId="01E9D606"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02C446A7"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7EBD5E24" w14:textId="77777777" w:rsidTr="005B7138">
        <w:tc>
          <w:tcPr>
            <w:tcW w:w="4643" w:type="dxa"/>
          </w:tcPr>
          <w:p w14:paraId="3ED71710"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C9C9999"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1D189EF"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1EA55D3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8F67E3E"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3355FA4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46E280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102E9B8"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37CCE26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A1669D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E7A14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9229C12"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4FCA4DBB"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F14EE0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0FD50E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114674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6CB210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9BFEAA4"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29981EC"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61A2D9A" w14:textId="77777777" w:rsidR="00830C72" w:rsidRDefault="00830C72">
      <w:pPr>
        <w:rPr>
          <w:rFonts w:ascii="GHEA Grapalat" w:hAnsi="GHEA Grapalat"/>
          <w:lang w:val="hy-AM"/>
        </w:rPr>
      </w:pPr>
    </w:p>
    <w:p w14:paraId="255431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A0A62C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B7C1E3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39F3CF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EF23F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E8B0E1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7A740A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68DD8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008469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0889A717"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23DBDDB9"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4D5B6C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5D2EA4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7739AA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900330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7B3AA1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14:paraId="3291979D"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67238A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6F4379C"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2062673" w14:textId="77777777" w:rsidR="0034272D" w:rsidRDefault="0034272D" w:rsidP="003B2F27">
      <w:pPr>
        <w:widowControl w:val="0"/>
        <w:spacing w:after="160" w:line="336" w:lineRule="auto"/>
        <w:jc w:val="center"/>
        <w:rPr>
          <w:rFonts w:ascii="GHEA Grapalat" w:hAnsi="GHEA Grapalat"/>
          <w:b/>
        </w:rPr>
      </w:pPr>
    </w:p>
    <w:p w14:paraId="50FDEE4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38AA23B5"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9"/>
        <w:t>17</w:t>
      </w:r>
      <w:r>
        <w:rPr>
          <w:rFonts w:ascii="GHEA Grapalat" w:hAnsi="GHEA Grapalat"/>
        </w:rPr>
        <w:t>.</w:t>
      </w:r>
    </w:p>
    <w:p w14:paraId="7228A66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C849A7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6272B3D"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w:t>
      </w:r>
      <w:r w:rsidRPr="00844C3A">
        <w:rPr>
          <w:rFonts w:ascii="GHEA Grapalat" w:hAnsi="GHEA Grapalat"/>
        </w:rPr>
        <w:lastRenderedPageBreak/>
        <w:t xml:space="preserve">(удержаний)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0"/>
        <w:t>18</w:t>
      </w:r>
      <w:r w:rsidRPr="00844C3A">
        <w:rPr>
          <w:rFonts w:ascii="GHEA Grapalat" w:hAnsi="GHEA Grapalat"/>
        </w:rPr>
        <w:t>.</w:t>
      </w:r>
    </w:p>
    <w:p w14:paraId="47B292BC"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28B40C64"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E4C26DB"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A7B60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A3E3A2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60497F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7EB9881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2EA683F1"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1"/>
        <w:t>19</w:t>
      </w:r>
    </w:p>
    <w:p w14:paraId="45208732" w14:textId="77777777" w:rsidR="003B2F27" w:rsidRPr="00AD29CE" w:rsidRDefault="003B2F27" w:rsidP="003B2F27">
      <w:pPr>
        <w:widowControl w:val="0"/>
        <w:spacing w:after="160" w:line="360" w:lineRule="auto"/>
        <w:ind w:firstLine="720"/>
        <w:jc w:val="center"/>
        <w:rPr>
          <w:rFonts w:ascii="GHEA Grapalat" w:hAnsi="GHEA Grapalat" w:cs="Sylfaen"/>
        </w:rPr>
      </w:pPr>
    </w:p>
    <w:p w14:paraId="0BEF706B" w14:textId="77777777" w:rsidR="00D932B2" w:rsidRDefault="00D932B2">
      <w:pPr>
        <w:rPr>
          <w:rFonts w:ascii="GHEA Grapalat" w:hAnsi="GHEA Grapalat"/>
          <w:b/>
        </w:rPr>
      </w:pPr>
      <w:r>
        <w:rPr>
          <w:rFonts w:ascii="GHEA Grapalat" w:hAnsi="GHEA Grapalat"/>
          <w:b/>
        </w:rPr>
        <w:br w:type="page"/>
      </w:r>
    </w:p>
    <w:p w14:paraId="7BB877E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6EDC10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B6206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AB020A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1E1010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FF248E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CE2D4ED"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0F65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AAB802B" w14:textId="77777777" w:rsidR="003B2F27" w:rsidRPr="00AD29CE" w:rsidRDefault="003B2F27" w:rsidP="003B2F27">
      <w:pPr>
        <w:widowControl w:val="0"/>
        <w:spacing w:after="160" w:line="360" w:lineRule="auto"/>
        <w:ind w:firstLine="720"/>
        <w:jc w:val="center"/>
        <w:rPr>
          <w:rFonts w:ascii="GHEA Grapalat" w:hAnsi="GHEA Grapalat" w:cs="Sylfaen"/>
        </w:rPr>
      </w:pPr>
    </w:p>
    <w:p w14:paraId="6060D58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7DEB6E3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BEFD7DF" w14:textId="77777777" w:rsidR="0043443E" w:rsidRPr="00E661BE" w:rsidRDefault="0043443E" w:rsidP="00810966">
      <w:pPr>
        <w:jc w:val="center"/>
        <w:rPr>
          <w:rFonts w:ascii="GHEA Grapalat" w:hAnsi="GHEA Grapalat"/>
          <w:b/>
        </w:rPr>
      </w:pPr>
    </w:p>
    <w:p w14:paraId="4B396026"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732A7F59" w14:textId="77777777" w:rsidR="0043443E" w:rsidRPr="00E661BE" w:rsidRDefault="0043443E" w:rsidP="00810966">
      <w:pPr>
        <w:jc w:val="center"/>
        <w:rPr>
          <w:rFonts w:ascii="GHEA Grapalat" w:hAnsi="GHEA Grapalat" w:cs="Sylfaen"/>
          <w:b/>
        </w:rPr>
      </w:pPr>
    </w:p>
    <w:p w14:paraId="4064689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70DAB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3"/>
        <w:t>21</w:t>
      </w:r>
    </w:p>
    <w:p w14:paraId="1282830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3E93F5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62FD55C"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418DB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8A3D6A1"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06D842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749A3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84C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615681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Pr>
          <w:rFonts w:ascii="GHEA Grapalat" w:hAnsi="GHEA Grapalat"/>
        </w:rPr>
        <w:t xml:space="preserve">. </w:t>
      </w:r>
      <w:r w:rsidR="00D61DB3" w:rsidRPr="007D48C3">
        <w:rPr>
          <w:rFonts w:ascii="GHEA Grapalat" w:hAnsi="GHEA Grapalat"/>
        </w:rPr>
        <w:t xml:space="preserve">При этом в случае применения настоящего подпункта </w:t>
      </w:r>
      <w:r w:rsidR="00ED435F">
        <w:rPr>
          <w:rFonts w:ascii="GHEA Grapalat" w:hAnsi="GHEA Grapalat"/>
        </w:rPr>
        <w:t>агент</w:t>
      </w:r>
      <w:r w:rsidR="00D61DB3">
        <w:rPr>
          <w:rFonts w:ascii="GHEA Grapalat" w:hAnsi="GHEA Grapalat"/>
        </w:rPr>
        <w:t xml:space="preserve">ом </w:t>
      </w:r>
      <w:r w:rsidR="00D61DB3"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rsidR="00D61DB3">
        <w:t>.</w:t>
      </w:r>
      <w:r w:rsidR="00F67ECE">
        <w:rPr>
          <w:rStyle w:val="FootnoteReference"/>
          <w:rFonts w:ascii="GHEA Grapalat" w:hAnsi="GHEA Grapalat"/>
        </w:rPr>
        <w:footnoteReference w:customMarkFollows="1" w:id="24"/>
        <w:t>22</w:t>
      </w:r>
      <w:r w:rsidRPr="00AD29CE">
        <w:rPr>
          <w:rFonts w:ascii="GHEA Grapalat" w:hAnsi="GHEA Grapalat"/>
        </w:rPr>
        <w:t>.</w:t>
      </w:r>
    </w:p>
    <w:p w14:paraId="3E480E7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5"/>
        <w:t>23</w:t>
      </w:r>
      <w:r w:rsidRPr="00AD29CE">
        <w:rPr>
          <w:rFonts w:ascii="GHEA Grapalat" w:hAnsi="GHEA Grapalat"/>
        </w:rPr>
        <w:t>.</w:t>
      </w:r>
    </w:p>
    <w:p w14:paraId="6D5F63E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w:t>
      </w:r>
      <w:r w:rsidRPr="005124C0">
        <w:rPr>
          <w:rFonts w:ascii="GHEA Grapalat" w:hAnsi="GHEA Grapalat"/>
        </w:rPr>
        <w:lastRenderedPageBreak/>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F87DCF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3415E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B38ADE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8749492"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D29CE">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B745F1C" w14:textId="77777777" w:rsidR="00F061E8" w:rsidRDefault="00F061E8" w:rsidP="00076092">
      <w:pPr>
        <w:widowControl w:val="0"/>
        <w:tabs>
          <w:tab w:val="left" w:pos="1276"/>
        </w:tabs>
        <w:spacing w:after="160" w:line="360" w:lineRule="auto"/>
        <w:ind w:firstLine="567"/>
        <w:jc w:val="both"/>
        <w:rPr>
          <w:rStyle w:val="ezkurwreuab5ozgtqnkl"/>
          <w:rFonts w:ascii="GHEA Grapalat" w:hAnsi="GHEA Grapalat"/>
          <w:vertAlign w:val="superscrip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5A71863E" w14:textId="77777777" w:rsidR="00A80BA2" w:rsidRPr="00076092" w:rsidRDefault="00A80BA2" w:rsidP="00076092">
      <w:pPr>
        <w:widowControl w:val="0"/>
        <w:tabs>
          <w:tab w:val="left" w:pos="1276"/>
        </w:tabs>
        <w:spacing w:after="160" w:line="360" w:lineRule="auto"/>
        <w:ind w:firstLine="567"/>
        <w:jc w:val="both"/>
        <w:rPr>
          <w:rFonts w:ascii="GHEA Grapalat" w:hAnsi="GHEA Grapalat"/>
        </w:rPr>
      </w:pPr>
      <w:r>
        <w:rPr>
          <w:rStyle w:val="ezkurwreuab5ozgtqnkl"/>
          <w:rFonts w:ascii="GHEA Grapalat" w:hAnsi="GHEA Grapalat"/>
          <w:vertAlign w:val="superscript"/>
        </w:rPr>
        <w:t>--------------------------------------------------------</w:t>
      </w:r>
    </w:p>
    <w:p w14:paraId="5037E6E4" w14:textId="77777777" w:rsidR="00A80BA2" w:rsidRPr="00A915F5" w:rsidRDefault="00A80BA2" w:rsidP="00A80BA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0BA1A806" w14:textId="77777777" w:rsidR="00A80BA2" w:rsidRDefault="00A80BA2">
      <w:pPr>
        <w:rPr>
          <w:rFonts w:ascii="GHEA Grapalat" w:hAnsi="GHEA Grapalat"/>
        </w:rPr>
      </w:pPr>
      <w:r>
        <w:rPr>
          <w:rFonts w:ascii="GHEA Grapalat" w:hAnsi="GHEA Grapalat"/>
        </w:rPr>
        <w:br w:type="page"/>
      </w:r>
    </w:p>
    <w:p w14:paraId="53B7B6E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49F1D6F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DD0FABA"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52F9D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7EB8CDA5" w14:textId="77777777" w:rsidR="003B2F27" w:rsidRPr="00AD29CE" w:rsidRDefault="003B2F27" w:rsidP="003B2F27">
      <w:pPr>
        <w:widowControl w:val="0"/>
        <w:spacing w:after="160" w:line="360" w:lineRule="auto"/>
        <w:rPr>
          <w:rFonts w:ascii="GHEA Grapalat" w:hAnsi="GHEA Grapalat"/>
        </w:rPr>
      </w:pPr>
    </w:p>
    <w:p w14:paraId="12B636F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52585DA" w14:textId="77777777" w:rsidTr="005B7138">
        <w:trPr>
          <w:jc w:val="center"/>
        </w:trPr>
        <w:tc>
          <w:tcPr>
            <w:tcW w:w="4536" w:type="dxa"/>
          </w:tcPr>
          <w:p w14:paraId="73677DAA"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644CDE1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73F0F19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D713ADE" w14:textId="77777777" w:rsidR="003B2F27" w:rsidRDefault="003B2F27" w:rsidP="005B7138">
            <w:pPr>
              <w:widowControl w:val="0"/>
              <w:spacing w:after="160" w:line="360" w:lineRule="auto"/>
              <w:jc w:val="center"/>
              <w:rPr>
                <w:rFonts w:ascii="GHEA Grapalat" w:hAnsi="GHEA Grapalat"/>
                <w:lang w:val="en-US"/>
              </w:rPr>
            </w:pPr>
          </w:p>
          <w:p w14:paraId="7BEC5127"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F244C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045204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6F4B83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54BB6E0" w14:textId="77777777" w:rsidR="003B2F27" w:rsidRDefault="003B2F27" w:rsidP="005B7138">
            <w:pPr>
              <w:widowControl w:val="0"/>
              <w:spacing w:after="160" w:line="360" w:lineRule="auto"/>
              <w:jc w:val="center"/>
              <w:rPr>
                <w:rFonts w:ascii="GHEA Grapalat" w:hAnsi="GHEA Grapalat"/>
                <w:lang w:val="en-US"/>
              </w:rPr>
            </w:pPr>
          </w:p>
          <w:p w14:paraId="14B37F40"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B8CE099" w14:textId="77777777" w:rsidR="003B2F27" w:rsidRPr="00AD29CE" w:rsidRDefault="003B2F27" w:rsidP="003B2F27">
      <w:pPr>
        <w:widowControl w:val="0"/>
        <w:spacing w:after="160" w:line="360" w:lineRule="auto"/>
        <w:ind w:firstLine="709"/>
        <w:jc w:val="center"/>
        <w:rPr>
          <w:rFonts w:ascii="GHEA Grapalat" w:hAnsi="GHEA Grapalat"/>
          <w:b/>
        </w:rPr>
      </w:pPr>
    </w:p>
    <w:p w14:paraId="769136B4"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BEC9186"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7D979E83"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CA909D1"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3BEA6514" w14:textId="77777777" w:rsidR="00360C67" w:rsidRPr="00CE7BC6" w:rsidRDefault="003A519F" w:rsidP="00360C67">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2A34750D"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397B43D2" w14:textId="77777777" w:rsidR="003B2F27" w:rsidRPr="00AD29CE" w:rsidRDefault="003B2F27" w:rsidP="003B2F27">
      <w:pPr>
        <w:widowControl w:val="0"/>
        <w:spacing w:after="160" w:line="360" w:lineRule="auto"/>
        <w:jc w:val="right"/>
        <w:rPr>
          <w:rFonts w:ascii="GHEA Grapalat" w:hAnsi="GHEA Grapalat"/>
          <w:i/>
        </w:rPr>
      </w:pPr>
      <w:r w:rsidRPr="002A1436">
        <w:rPr>
          <w:rFonts w:ascii="GHEA Grapalat" w:hAnsi="GHEA Grapalat"/>
          <w:i/>
          <w:highlight w:val="yellow"/>
        </w:rPr>
        <w:t>Приложение № 1</w:t>
      </w:r>
    </w:p>
    <w:p w14:paraId="48E5AFCC" w14:textId="183CB16F"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A76515">
        <w:rPr>
          <w:rFonts w:ascii="GHEA Grapalat" w:hAnsi="GHEA Grapalat"/>
          <w:i/>
        </w:rPr>
        <w:t xml:space="preserve"> </w:t>
      </w:r>
      <w:r w:rsidR="00782B9F">
        <w:rPr>
          <w:rFonts w:ascii="GHEA Grapalat" w:hAnsi="GHEA Grapalat"/>
          <w:b/>
          <w:i/>
        </w:rPr>
        <w:t>HFF-GH-NPTcDzB -2025/2</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2E95FD27" w14:textId="77777777" w:rsidR="003B2F27" w:rsidRPr="00AD29CE" w:rsidRDefault="003B2F27" w:rsidP="003B2F27">
      <w:pPr>
        <w:widowControl w:val="0"/>
        <w:spacing w:after="160" w:line="360" w:lineRule="auto"/>
        <w:jc w:val="center"/>
        <w:rPr>
          <w:rFonts w:ascii="GHEA Grapalat" w:hAnsi="GHEA Grapalat"/>
        </w:rPr>
      </w:pPr>
    </w:p>
    <w:p w14:paraId="4B1D850D"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6"/>
        <w:t>*</w:t>
      </w:r>
    </w:p>
    <w:p w14:paraId="4686334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028"/>
        <w:gridCol w:w="1590"/>
        <w:gridCol w:w="1229"/>
        <w:gridCol w:w="1409"/>
        <w:gridCol w:w="860"/>
        <w:gridCol w:w="937"/>
        <w:gridCol w:w="1173"/>
      </w:tblGrid>
      <w:tr w:rsidR="003B2F27" w:rsidRPr="00E40AC8" w14:paraId="0329073C" w14:textId="77777777" w:rsidTr="005B7138">
        <w:trPr>
          <w:trHeight w:val="422"/>
          <w:jc w:val="center"/>
        </w:trPr>
        <w:tc>
          <w:tcPr>
            <w:tcW w:w="11197" w:type="dxa"/>
            <w:gridSpan w:val="8"/>
          </w:tcPr>
          <w:p w14:paraId="256A897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0022AF5" w14:textId="77777777" w:rsidTr="00A80FC4">
        <w:trPr>
          <w:trHeight w:val="247"/>
          <w:jc w:val="center"/>
        </w:trPr>
        <w:tc>
          <w:tcPr>
            <w:tcW w:w="1971" w:type="dxa"/>
            <w:vMerge w:val="restart"/>
            <w:vAlign w:val="center"/>
          </w:tcPr>
          <w:p w14:paraId="58072A3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28" w:type="dxa"/>
            <w:vMerge w:val="restart"/>
            <w:vAlign w:val="center"/>
          </w:tcPr>
          <w:p w14:paraId="25EB5A4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0" w:type="dxa"/>
            <w:vMerge w:val="restart"/>
            <w:vAlign w:val="center"/>
          </w:tcPr>
          <w:p w14:paraId="50F2F53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29" w:type="dxa"/>
            <w:vMerge w:val="restart"/>
            <w:vAlign w:val="center"/>
          </w:tcPr>
          <w:p w14:paraId="13B5106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09" w:type="dxa"/>
            <w:vMerge w:val="restart"/>
            <w:vAlign w:val="center"/>
          </w:tcPr>
          <w:p w14:paraId="2442EA5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0" w:type="dxa"/>
            <w:vMerge w:val="restart"/>
            <w:vAlign w:val="center"/>
          </w:tcPr>
          <w:p w14:paraId="36255B9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110" w:type="dxa"/>
            <w:gridSpan w:val="2"/>
            <w:vAlign w:val="center"/>
          </w:tcPr>
          <w:p w14:paraId="52382C2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54EA2EE6" w14:textId="77777777" w:rsidTr="00A80FC4">
        <w:trPr>
          <w:trHeight w:val="501"/>
          <w:jc w:val="center"/>
        </w:trPr>
        <w:tc>
          <w:tcPr>
            <w:tcW w:w="1971" w:type="dxa"/>
            <w:vMerge/>
            <w:vAlign w:val="center"/>
          </w:tcPr>
          <w:p w14:paraId="7E36D696" w14:textId="77777777" w:rsidR="003B2F27" w:rsidRPr="00E40AC8" w:rsidRDefault="003B2F27" w:rsidP="005B7138">
            <w:pPr>
              <w:widowControl w:val="0"/>
              <w:spacing w:after="120"/>
              <w:jc w:val="center"/>
              <w:rPr>
                <w:rFonts w:ascii="GHEA Grapalat" w:hAnsi="GHEA Grapalat"/>
                <w:sz w:val="20"/>
              </w:rPr>
            </w:pPr>
          </w:p>
        </w:tc>
        <w:tc>
          <w:tcPr>
            <w:tcW w:w="2028" w:type="dxa"/>
            <w:vMerge/>
            <w:vAlign w:val="center"/>
          </w:tcPr>
          <w:p w14:paraId="18D333AD" w14:textId="77777777" w:rsidR="003B2F27" w:rsidRPr="00E40AC8" w:rsidRDefault="003B2F27" w:rsidP="005B7138">
            <w:pPr>
              <w:widowControl w:val="0"/>
              <w:spacing w:after="120"/>
              <w:jc w:val="center"/>
              <w:rPr>
                <w:rFonts w:ascii="GHEA Grapalat" w:hAnsi="GHEA Grapalat"/>
                <w:sz w:val="20"/>
              </w:rPr>
            </w:pPr>
          </w:p>
        </w:tc>
        <w:tc>
          <w:tcPr>
            <w:tcW w:w="1590" w:type="dxa"/>
            <w:vMerge/>
            <w:vAlign w:val="center"/>
          </w:tcPr>
          <w:p w14:paraId="79723EFF" w14:textId="77777777" w:rsidR="003B2F27" w:rsidRPr="00E40AC8" w:rsidRDefault="003B2F27" w:rsidP="005B7138">
            <w:pPr>
              <w:widowControl w:val="0"/>
              <w:spacing w:after="120"/>
              <w:jc w:val="center"/>
              <w:rPr>
                <w:rFonts w:ascii="GHEA Grapalat" w:hAnsi="GHEA Grapalat"/>
                <w:sz w:val="20"/>
              </w:rPr>
            </w:pPr>
          </w:p>
        </w:tc>
        <w:tc>
          <w:tcPr>
            <w:tcW w:w="1229" w:type="dxa"/>
            <w:vMerge/>
            <w:vAlign w:val="center"/>
          </w:tcPr>
          <w:p w14:paraId="2EE7C3F5" w14:textId="77777777" w:rsidR="003B2F27" w:rsidRPr="00E40AC8" w:rsidRDefault="003B2F27" w:rsidP="005B7138">
            <w:pPr>
              <w:widowControl w:val="0"/>
              <w:spacing w:after="120"/>
              <w:jc w:val="center"/>
              <w:rPr>
                <w:rFonts w:ascii="GHEA Grapalat" w:hAnsi="GHEA Grapalat"/>
                <w:sz w:val="20"/>
              </w:rPr>
            </w:pPr>
          </w:p>
        </w:tc>
        <w:tc>
          <w:tcPr>
            <w:tcW w:w="1409" w:type="dxa"/>
            <w:vMerge/>
            <w:vAlign w:val="center"/>
          </w:tcPr>
          <w:p w14:paraId="0C5569A5" w14:textId="77777777" w:rsidR="003B2F27" w:rsidRPr="00E40AC8" w:rsidRDefault="003B2F27" w:rsidP="005B7138">
            <w:pPr>
              <w:widowControl w:val="0"/>
              <w:spacing w:after="120"/>
              <w:jc w:val="center"/>
              <w:rPr>
                <w:rFonts w:ascii="GHEA Grapalat" w:hAnsi="GHEA Grapalat"/>
                <w:sz w:val="20"/>
              </w:rPr>
            </w:pPr>
          </w:p>
        </w:tc>
        <w:tc>
          <w:tcPr>
            <w:tcW w:w="860" w:type="dxa"/>
            <w:vMerge/>
            <w:vAlign w:val="center"/>
          </w:tcPr>
          <w:p w14:paraId="43C29809" w14:textId="77777777" w:rsidR="003B2F27" w:rsidRPr="00E40AC8" w:rsidRDefault="003B2F27" w:rsidP="005B7138">
            <w:pPr>
              <w:widowControl w:val="0"/>
              <w:spacing w:after="120"/>
              <w:jc w:val="center"/>
              <w:rPr>
                <w:rFonts w:ascii="GHEA Grapalat" w:hAnsi="GHEA Grapalat"/>
                <w:sz w:val="20"/>
              </w:rPr>
            </w:pPr>
          </w:p>
        </w:tc>
        <w:tc>
          <w:tcPr>
            <w:tcW w:w="937" w:type="dxa"/>
            <w:vAlign w:val="center"/>
          </w:tcPr>
          <w:p w14:paraId="1B4F7AD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173" w:type="dxa"/>
            <w:vAlign w:val="center"/>
          </w:tcPr>
          <w:p w14:paraId="532887AF"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7"/>
              <w:t>**</w:t>
            </w:r>
          </w:p>
        </w:tc>
      </w:tr>
      <w:tr w:rsidR="00A80FC4" w:rsidRPr="00E40AC8" w14:paraId="2F6FD706" w14:textId="77777777" w:rsidTr="00A80FC4">
        <w:trPr>
          <w:trHeight w:val="277"/>
          <w:jc w:val="center"/>
        </w:trPr>
        <w:tc>
          <w:tcPr>
            <w:tcW w:w="1971" w:type="dxa"/>
            <w:vAlign w:val="center"/>
          </w:tcPr>
          <w:p w14:paraId="3715FDBB" w14:textId="27223C5D" w:rsidR="00A80FC4" w:rsidRPr="00E40AC8" w:rsidRDefault="00A80FC4" w:rsidP="00A80FC4">
            <w:pPr>
              <w:widowControl w:val="0"/>
              <w:spacing w:after="120"/>
              <w:jc w:val="center"/>
              <w:rPr>
                <w:rFonts w:ascii="GHEA Grapalat" w:hAnsi="GHEA Grapalat"/>
                <w:sz w:val="20"/>
              </w:rPr>
            </w:pPr>
          </w:p>
        </w:tc>
        <w:tc>
          <w:tcPr>
            <w:tcW w:w="2028" w:type="dxa"/>
            <w:vAlign w:val="center"/>
          </w:tcPr>
          <w:p w14:paraId="61B3B00B" w14:textId="0400A0B7" w:rsidR="00A80FC4" w:rsidRPr="00E40AC8" w:rsidRDefault="00A80FC4" w:rsidP="00A80FC4">
            <w:pPr>
              <w:widowControl w:val="0"/>
              <w:spacing w:after="120"/>
              <w:jc w:val="center"/>
              <w:rPr>
                <w:rFonts w:ascii="GHEA Grapalat" w:hAnsi="GHEA Grapalat"/>
                <w:sz w:val="20"/>
              </w:rPr>
            </w:pPr>
          </w:p>
        </w:tc>
        <w:tc>
          <w:tcPr>
            <w:tcW w:w="1590" w:type="dxa"/>
            <w:vAlign w:val="center"/>
          </w:tcPr>
          <w:p w14:paraId="45759047" w14:textId="5BF93F5C" w:rsidR="00A80FC4" w:rsidRPr="00E40AC8" w:rsidRDefault="00A80FC4" w:rsidP="00A80FC4">
            <w:pPr>
              <w:widowControl w:val="0"/>
              <w:spacing w:after="120"/>
              <w:jc w:val="center"/>
              <w:rPr>
                <w:rFonts w:ascii="GHEA Grapalat" w:hAnsi="GHEA Grapalat"/>
                <w:sz w:val="20"/>
              </w:rPr>
            </w:pPr>
          </w:p>
        </w:tc>
        <w:tc>
          <w:tcPr>
            <w:tcW w:w="1229" w:type="dxa"/>
            <w:vAlign w:val="center"/>
          </w:tcPr>
          <w:p w14:paraId="4A2CDE6A" w14:textId="0476C892" w:rsidR="00A80FC4" w:rsidRPr="00E40AC8" w:rsidRDefault="00A80FC4" w:rsidP="00A80FC4">
            <w:pPr>
              <w:widowControl w:val="0"/>
              <w:spacing w:after="120"/>
              <w:jc w:val="center"/>
              <w:rPr>
                <w:rFonts w:ascii="GHEA Grapalat" w:hAnsi="GHEA Grapalat"/>
                <w:sz w:val="20"/>
              </w:rPr>
            </w:pPr>
          </w:p>
        </w:tc>
        <w:tc>
          <w:tcPr>
            <w:tcW w:w="1409" w:type="dxa"/>
            <w:vAlign w:val="center"/>
          </w:tcPr>
          <w:p w14:paraId="365D748E" w14:textId="2607633C" w:rsidR="00A80FC4" w:rsidRPr="00E40AC8" w:rsidRDefault="00A80FC4" w:rsidP="00A80FC4">
            <w:pPr>
              <w:widowControl w:val="0"/>
              <w:spacing w:after="120"/>
              <w:jc w:val="center"/>
              <w:rPr>
                <w:rFonts w:ascii="GHEA Grapalat" w:hAnsi="GHEA Grapalat"/>
                <w:sz w:val="20"/>
              </w:rPr>
            </w:pPr>
          </w:p>
        </w:tc>
        <w:tc>
          <w:tcPr>
            <w:tcW w:w="860" w:type="dxa"/>
            <w:vAlign w:val="center"/>
          </w:tcPr>
          <w:p w14:paraId="3A4D4294" w14:textId="23BD08CD" w:rsidR="00A80FC4" w:rsidRPr="00E40AC8" w:rsidRDefault="00A80FC4" w:rsidP="00A80FC4">
            <w:pPr>
              <w:widowControl w:val="0"/>
              <w:spacing w:after="120"/>
              <w:jc w:val="center"/>
              <w:rPr>
                <w:rFonts w:ascii="GHEA Grapalat" w:hAnsi="GHEA Grapalat"/>
                <w:sz w:val="20"/>
              </w:rPr>
            </w:pPr>
          </w:p>
        </w:tc>
        <w:tc>
          <w:tcPr>
            <w:tcW w:w="937" w:type="dxa"/>
            <w:vAlign w:val="center"/>
          </w:tcPr>
          <w:p w14:paraId="40FFFD2F" w14:textId="789914B9" w:rsidR="00A80FC4" w:rsidRPr="00E40AC8" w:rsidRDefault="00A80FC4" w:rsidP="00A80FC4">
            <w:pPr>
              <w:widowControl w:val="0"/>
              <w:spacing w:after="120"/>
              <w:jc w:val="center"/>
              <w:rPr>
                <w:rFonts w:ascii="GHEA Grapalat" w:hAnsi="GHEA Grapalat"/>
                <w:sz w:val="20"/>
              </w:rPr>
            </w:pPr>
          </w:p>
        </w:tc>
        <w:tc>
          <w:tcPr>
            <w:tcW w:w="1173" w:type="dxa"/>
            <w:vAlign w:val="center"/>
          </w:tcPr>
          <w:p w14:paraId="37A0D09D" w14:textId="4A4FF5E4" w:rsidR="00A80FC4" w:rsidRPr="00E40AC8" w:rsidRDefault="00A80FC4" w:rsidP="00A80FC4">
            <w:pPr>
              <w:widowControl w:val="0"/>
              <w:spacing w:after="120"/>
              <w:jc w:val="center"/>
              <w:rPr>
                <w:rFonts w:ascii="GHEA Grapalat" w:hAnsi="GHEA Grapalat"/>
                <w:sz w:val="20"/>
              </w:rPr>
            </w:pPr>
          </w:p>
        </w:tc>
      </w:tr>
      <w:tr w:rsidR="00A80FC4" w:rsidRPr="00E40AC8" w14:paraId="14C225FA" w14:textId="77777777" w:rsidTr="00A80FC4">
        <w:trPr>
          <w:trHeight w:val="439"/>
          <w:jc w:val="center"/>
        </w:trPr>
        <w:tc>
          <w:tcPr>
            <w:tcW w:w="1971" w:type="dxa"/>
            <w:vAlign w:val="center"/>
          </w:tcPr>
          <w:p w14:paraId="7098DFA9" w14:textId="1455E15B" w:rsidR="00A80FC4" w:rsidRPr="00E40AC8" w:rsidRDefault="00A80FC4" w:rsidP="00A80FC4">
            <w:pPr>
              <w:widowControl w:val="0"/>
              <w:spacing w:after="120"/>
              <w:jc w:val="center"/>
              <w:rPr>
                <w:rFonts w:ascii="GHEA Grapalat" w:hAnsi="GHEA Grapalat"/>
                <w:sz w:val="20"/>
              </w:rPr>
            </w:pPr>
            <w:r>
              <w:rPr>
                <w:rFonts w:ascii="GHEA Grapalat" w:hAnsi="GHEA Grapalat"/>
                <w:sz w:val="20"/>
              </w:rPr>
              <w:t>1</w:t>
            </w:r>
          </w:p>
        </w:tc>
        <w:tc>
          <w:tcPr>
            <w:tcW w:w="2028" w:type="dxa"/>
            <w:vAlign w:val="center"/>
          </w:tcPr>
          <w:p w14:paraId="33C95879" w14:textId="344DB56A" w:rsidR="00A80FC4" w:rsidRPr="00B75036" w:rsidRDefault="00A80FC4" w:rsidP="00A80FC4">
            <w:pPr>
              <w:widowControl w:val="0"/>
              <w:spacing w:after="120"/>
              <w:jc w:val="center"/>
              <w:rPr>
                <w:rFonts w:ascii="GHEA Grapalat" w:hAnsi="GHEA Grapalat"/>
                <w:sz w:val="20"/>
                <w:lang w:val="en-GB"/>
              </w:rPr>
            </w:pPr>
            <w:r>
              <w:rPr>
                <w:rFonts w:ascii="GHEA Grapalat" w:hAnsi="GHEA Grapalat"/>
                <w:sz w:val="18"/>
                <w:szCs w:val="18"/>
                <w:lang w:val="hy-AM"/>
              </w:rPr>
              <w:t>50531140</w:t>
            </w:r>
            <w:r w:rsidR="00B75036">
              <w:rPr>
                <w:rFonts w:ascii="GHEA Grapalat" w:hAnsi="GHEA Grapalat"/>
                <w:sz w:val="18"/>
                <w:szCs w:val="18"/>
                <w:lang w:val="en-GB"/>
              </w:rPr>
              <w:t>/01</w:t>
            </w:r>
          </w:p>
        </w:tc>
        <w:tc>
          <w:tcPr>
            <w:tcW w:w="1590" w:type="dxa"/>
            <w:vAlign w:val="center"/>
          </w:tcPr>
          <w:p w14:paraId="4E53DA05" w14:textId="0BDC256D" w:rsidR="00A80FC4" w:rsidRPr="00E40AC8" w:rsidRDefault="00A80FC4" w:rsidP="00A80FC4">
            <w:pPr>
              <w:widowControl w:val="0"/>
              <w:spacing w:after="120"/>
              <w:jc w:val="center"/>
              <w:rPr>
                <w:rFonts w:ascii="GHEA Grapalat" w:hAnsi="GHEA Grapalat"/>
                <w:sz w:val="20"/>
              </w:rPr>
            </w:pPr>
            <w:r>
              <w:rPr>
                <w:rFonts w:ascii="GHEA Grapalat" w:hAnsi="GHEA Grapalat" w:cs="Sylfaen"/>
                <w:sz w:val="20"/>
                <w:szCs w:val="20"/>
              </w:rPr>
              <w:t xml:space="preserve">Экспертиза проектно-сметной документации строительства </w:t>
            </w:r>
            <w:r w:rsidR="00FF40E8">
              <w:rPr>
                <w:rFonts w:ascii="GHEA Grapalat" w:hAnsi="GHEA Grapalat" w:cs="Sylfaen"/>
                <w:sz w:val="20"/>
                <w:szCs w:val="20"/>
              </w:rPr>
              <w:t>футбольной академии в общине Давташен г. Еревана.РА</w:t>
            </w:r>
          </w:p>
        </w:tc>
        <w:tc>
          <w:tcPr>
            <w:tcW w:w="1229" w:type="dxa"/>
            <w:vAlign w:val="center"/>
          </w:tcPr>
          <w:p w14:paraId="01DFD746" w14:textId="56433C23"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АМД</w:t>
            </w:r>
          </w:p>
        </w:tc>
        <w:tc>
          <w:tcPr>
            <w:tcW w:w="1409" w:type="dxa"/>
            <w:vAlign w:val="center"/>
          </w:tcPr>
          <w:p w14:paraId="035249A9" w14:textId="5D5C0EEF" w:rsidR="00A80FC4" w:rsidRPr="00E40AC8" w:rsidRDefault="00B75036" w:rsidP="00A80FC4">
            <w:pPr>
              <w:widowControl w:val="0"/>
              <w:spacing w:after="120"/>
              <w:jc w:val="center"/>
              <w:rPr>
                <w:rFonts w:ascii="GHEA Grapalat" w:hAnsi="GHEA Grapalat"/>
                <w:sz w:val="20"/>
              </w:rPr>
            </w:pPr>
            <w:r>
              <w:rPr>
                <w:rFonts w:ascii="Sylfaen" w:hAnsi="Sylfaen" w:cs="Sylfaen"/>
                <w:sz w:val="20"/>
                <w:szCs w:val="20"/>
              </w:rPr>
              <w:t>3 750</w:t>
            </w:r>
            <w:r w:rsidR="00A80FC4">
              <w:rPr>
                <w:rFonts w:ascii="Sylfaen" w:hAnsi="Sylfaen" w:cs="Sylfaen"/>
                <w:sz w:val="20"/>
                <w:szCs w:val="20"/>
              </w:rPr>
              <w:t xml:space="preserve"> 000</w:t>
            </w:r>
          </w:p>
        </w:tc>
        <w:tc>
          <w:tcPr>
            <w:tcW w:w="860" w:type="dxa"/>
            <w:vAlign w:val="center"/>
          </w:tcPr>
          <w:p w14:paraId="06E098D7" w14:textId="42524DA5"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1</w:t>
            </w:r>
          </w:p>
        </w:tc>
        <w:tc>
          <w:tcPr>
            <w:tcW w:w="937" w:type="dxa"/>
            <w:vAlign w:val="center"/>
          </w:tcPr>
          <w:p w14:paraId="71541C4E" w14:textId="6A7998C4"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 xml:space="preserve">РА, гр. Ереван, </w:t>
            </w:r>
            <w:r>
              <w:rPr>
                <w:rFonts w:ascii="GHEA Grapalat" w:hAnsi="GHEA Grapalat"/>
                <w:sz w:val="18"/>
                <w:szCs w:val="18"/>
              </w:rPr>
              <w:t>Ханджян 27</w:t>
            </w:r>
          </w:p>
        </w:tc>
        <w:tc>
          <w:tcPr>
            <w:tcW w:w="1173" w:type="dxa"/>
            <w:vAlign w:val="center"/>
          </w:tcPr>
          <w:p w14:paraId="42CEDB5C" w14:textId="55E691A3" w:rsidR="00A80FC4" w:rsidRPr="00E40AC8" w:rsidRDefault="00A80FC4" w:rsidP="00A80FC4">
            <w:pPr>
              <w:widowControl w:val="0"/>
              <w:spacing w:after="120"/>
              <w:jc w:val="center"/>
              <w:rPr>
                <w:rFonts w:ascii="GHEA Grapalat" w:hAnsi="GHEA Grapalat"/>
                <w:sz w:val="20"/>
              </w:rPr>
            </w:pPr>
            <w:r>
              <w:rPr>
                <w:rFonts w:ascii="GHEA Grapalat" w:hAnsi="GHEA Grapalat"/>
                <w:i/>
                <w:sz w:val="18"/>
                <w:szCs w:val="18"/>
              </w:rPr>
              <w:t>15 рабочих</w:t>
            </w:r>
            <w:r>
              <w:rPr>
                <w:rFonts w:ascii="GHEA Grapalat" w:hAnsi="GHEA Grapalat"/>
                <w:i/>
                <w:sz w:val="18"/>
                <w:szCs w:val="18"/>
                <w:lang w:val="hy-AM"/>
              </w:rPr>
              <w:t xml:space="preserve"> дней с момента подписания договора</w:t>
            </w:r>
          </w:p>
        </w:tc>
      </w:tr>
    </w:tbl>
    <w:p w14:paraId="3D248D5D" w14:textId="77777777" w:rsidR="00CD13F3" w:rsidRDefault="00CD13F3" w:rsidP="00CD13F3">
      <w:pPr>
        <w:widowControl w:val="0"/>
        <w:spacing w:after="160" w:line="360" w:lineRule="auto"/>
        <w:rPr>
          <w:rFonts w:ascii="GHEA Grapalat" w:hAnsi="GHEA Grapalat"/>
          <w:b/>
          <w:lang w:val="af-ZA"/>
        </w:rPr>
      </w:pPr>
    </w:p>
    <w:p w14:paraId="099E46F9" w14:textId="27212210" w:rsidR="00CD13F3" w:rsidRPr="00CD13F3" w:rsidRDefault="00CD13F3" w:rsidP="00CD13F3">
      <w:pPr>
        <w:widowControl w:val="0"/>
        <w:spacing w:after="160" w:line="360" w:lineRule="auto"/>
        <w:rPr>
          <w:rFonts w:ascii="GHEA Grapalat" w:hAnsi="GHEA Grapalat"/>
          <w:i/>
          <w:lang w:val="af-ZA"/>
        </w:rPr>
      </w:pPr>
      <w:r w:rsidRPr="00CD13F3">
        <w:rPr>
          <w:rFonts w:ascii="GHEA Grapalat" w:hAnsi="GHEA Grapalat"/>
          <w:b/>
          <w:lang w:val="af-ZA"/>
        </w:rPr>
        <w:t>Для оказания данных услуг необходимы следующие лицензии:</w:t>
      </w:r>
    </w:p>
    <w:p w14:paraId="1815747C" w14:textId="77777777" w:rsidR="00CD13F3" w:rsidRPr="00CD13F3" w:rsidRDefault="00CD13F3" w:rsidP="00CD13F3">
      <w:pPr>
        <w:widowControl w:val="0"/>
        <w:spacing w:after="160" w:line="360" w:lineRule="auto"/>
        <w:jc w:val="center"/>
        <w:rPr>
          <w:rFonts w:ascii="GHEA Grapalat" w:hAnsi="GHEA Grapalat"/>
          <w:lang w:val="af-ZA"/>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CD13F3" w:rsidRPr="00CD13F3" w14:paraId="696A165D" w14:textId="77777777">
        <w:tc>
          <w:tcPr>
            <w:tcW w:w="1413" w:type="dxa"/>
            <w:tcBorders>
              <w:top w:val="single" w:sz="4" w:space="0" w:color="auto"/>
              <w:left w:val="single" w:sz="4" w:space="0" w:color="auto"/>
              <w:bottom w:val="single" w:sz="4" w:space="0" w:color="auto"/>
              <w:right w:val="single" w:sz="4" w:space="0" w:color="auto"/>
            </w:tcBorders>
            <w:hideMark/>
          </w:tcPr>
          <w:p w14:paraId="0A226B1A" w14:textId="77777777" w:rsidR="00CD13F3" w:rsidRPr="00CD13F3" w:rsidRDefault="00CD13F3" w:rsidP="00EF5F1B">
            <w:pPr>
              <w:widowControl w:val="0"/>
              <w:spacing w:after="160" w:line="276" w:lineRule="auto"/>
              <w:jc w:val="center"/>
              <w:rPr>
                <w:rFonts w:ascii="GHEA Grapalat" w:hAnsi="GHEA Grapalat"/>
                <w:b/>
                <w:i/>
              </w:rPr>
            </w:pPr>
            <w:proofErr w:type="spellStart"/>
            <w:r w:rsidRPr="00CD13F3">
              <w:rPr>
                <w:rFonts w:ascii="GHEA Grapalat" w:hAnsi="GHEA Grapalat"/>
                <w:b/>
                <w:bCs/>
                <w:i/>
                <w:iCs/>
                <w:lang w:val="es-ES"/>
              </w:rPr>
              <w:lastRenderedPageBreak/>
              <w:t>Номера</w:t>
            </w:r>
            <w:proofErr w:type="spellEnd"/>
            <w:r w:rsidRPr="00CD13F3">
              <w:rPr>
                <w:rFonts w:ascii="GHEA Grapalat" w:hAnsi="GHEA Grapalat"/>
                <w:b/>
                <w:bCs/>
                <w:i/>
                <w:iCs/>
                <w:lang w:val="es-ES"/>
              </w:rPr>
              <w:t xml:space="preserve"> </w:t>
            </w:r>
            <w:r w:rsidRPr="00CD13F3">
              <w:rPr>
                <w:rFonts w:ascii="GHEA Grapalat" w:hAnsi="GHEA Grapalat"/>
                <w:b/>
                <w:bCs/>
                <w:i/>
                <w:iCs/>
              </w:rPr>
              <w:t>лотов</w:t>
            </w:r>
          </w:p>
        </w:tc>
        <w:tc>
          <w:tcPr>
            <w:tcW w:w="5193" w:type="dxa"/>
            <w:tcBorders>
              <w:top w:val="single" w:sz="4" w:space="0" w:color="auto"/>
              <w:left w:val="single" w:sz="4" w:space="0" w:color="auto"/>
              <w:bottom w:val="single" w:sz="4" w:space="0" w:color="auto"/>
              <w:right w:val="single" w:sz="4" w:space="0" w:color="auto"/>
            </w:tcBorders>
            <w:vAlign w:val="center"/>
            <w:hideMark/>
          </w:tcPr>
          <w:p w14:paraId="657384CF" w14:textId="77777777" w:rsidR="00CD13F3" w:rsidRPr="00CD13F3" w:rsidRDefault="00CD13F3" w:rsidP="00EF5F1B">
            <w:pPr>
              <w:widowControl w:val="0"/>
              <w:spacing w:after="160" w:line="276" w:lineRule="auto"/>
              <w:jc w:val="center"/>
              <w:rPr>
                <w:rFonts w:ascii="GHEA Grapalat" w:hAnsi="GHEA Grapalat"/>
                <w:b/>
                <w:bCs/>
                <w:i/>
                <w:iCs/>
                <w:lang w:val="es-ES"/>
              </w:rPr>
            </w:pPr>
            <w:proofErr w:type="spellStart"/>
            <w:r w:rsidRPr="00CD13F3">
              <w:rPr>
                <w:rFonts w:ascii="GHEA Grapalat" w:hAnsi="GHEA Grapalat"/>
                <w:b/>
                <w:i/>
                <w:lang w:val="es-ES"/>
              </w:rPr>
              <w:t>Требуемые</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типы</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лицензий</w:t>
            </w:r>
            <w:proofErr w:type="spellEnd"/>
            <w:r w:rsidRPr="00CD13F3">
              <w:rPr>
                <w:rFonts w:ascii="GHEA Grapalat" w:hAnsi="GHEA Grapalat"/>
                <w:b/>
                <w:i/>
              </w:rPr>
              <w:t>, в</w:t>
            </w:r>
            <w:proofErr w:type="spellStart"/>
            <w:r w:rsidRPr="00CD13F3">
              <w:rPr>
                <w:rFonts w:ascii="GHEA Grapalat" w:hAnsi="GHEA Grapalat"/>
                <w:b/>
                <w:i/>
                <w:lang w:val="es-ES"/>
              </w:rPr>
              <w:t>кладки</w:t>
            </w:r>
            <w:proofErr w:type="spellEnd"/>
            <w:r w:rsidRPr="00CD13F3">
              <w:rPr>
                <w:rFonts w:ascii="GHEA Grapalat" w:hAnsi="GHEA Grapalat"/>
                <w:b/>
                <w:i/>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1BBAD42A" w14:textId="77777777" w:rsidR="00CD13F3" w:rsidRPr="00CD13F3" w:rsidRDefault="00CD13F3" w:rsidP="00EF5F1B">
            <w:pPr>
              <w:widowControl w:val="0"/>
              <w:spacing w:after="160" w:line="276" w:lineRule="auto"/>
              <w:jc w:val="center"/>
              <w:rPr>
                <w:rFonts w:ascii="GHEA Grapalat" w:hAnsi="GHEA Grapalat"/>
                <w:b/>
                <w:i/>
                <w:lang w:val="hy-AM"/>
              </w:rPr>
            </w:pPr>
            <w:proofErr w:type="spellStart"/>
            <w:r w:rsidRPr="00CD13F3">
              <w:rPr>
                <w:rFonts w:ascii="GHEA Grapalat" w:hAnsi="GHEA Grapalat"/>
                <w:b/>
                <w:i/>
                <w:lang w:val="es-ES"/>
              </w:rPr>
              <w:t>патенты</w:t>
            </w:r>
            <w:proofErr w:type="spellEnd"/>
          </w:p>
        </w:tc>
      </w:tr>
      <w:tr w:rsidR="00CD13F3" w:rsidRPr="00CD13F3" w14:paraId="75169902"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5E8D616" w14:textId="77777777" w:rsidR="00CD13F3" w:rsidRPr="00CD13F3" w:rsidRDefault="00CD13F3" w:rsidP="00EF5F1B">
            <w:pPr>
              <w:widowControl w:val="0"/>
              <w:spacing w:after="160" w:line="276" w:lineRule="auto"/>
              <w:jc w:val="center"/>
              <w:rPr>
                <w:rFonts w:ascii="GHEA Grapalat" w:hAnsi="GHEA Grapalat"/>
                <w:b/>
                <w:i/>
                <w:lang w:val="es-ES"/>
              </w:rPr>
            </w:pPr>
            <w:r w:rsidRPr="00CD13F3">
              <w:rPr>
                <w:rFonts w:ascii="GHEA Grapalat" w:hAnsi="GHEA Grapalat"/>
                <w:b/>
                <w:i/>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7069DDD6" w14:textId="77777777" w:rsidR="00CD13F3" w:rsidRPr="00CD13F3" w:rsidRDefault="00CD13F3" w:rsidP="00EF5F1B">
            <w:pPr>
              <w:widowControl w:val="0"/>
              <w:spacing w:after="160" w:line="276" w:lineRule="auto"/>
              <w:jc w:val="center"/>
              <w:rPr>
                <w:rFonts w:ascii="GHEA Grapalat" w:hAnsi="GHEA Grapalat"/>
                <w:b/>
                <w:i/>
                <w:lang w:val="es-ES"/>
              </w:rPr>
            </w:pPr>
            <w:r w:rsidRPr="00CD13F3">
              <w:rPr>
                <w:rFonts w:ascii="GHEA Grapalat" w:hAnsi="GHEA Grapalat"/>
                <w:b/>
                <w:i/>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28703E66" w14:textId="77777777" w:rsidR="00CD13F3" w:rsidRPr="00CD13F3" w:rsidRDefault="00CD13F3" w:rsidP="00EF5F1B">
            <w:pPr>
              <w:widowControl w:val="0"/>
              <w:spacing w:after="160" w:line="276" w:lineRule="auto"/>
              <w:jc w:val="center"/>
              <w:rPr>
                <w:rFonts w:ascii="GHEA Grapalat" w:hAnsi="GHEA Grapalat"/>
                <w:b/>
                <w:i/>
                <w:lang w:val="hy-AM"/>
              </w:rPr>
            </w:pPr>
            <w:r w:rsidRPr="00CD13F3">
              <w:rPr>
                <w:rFonts w:ascii="GHEA Grapalat" w:hAnsi="GHEA Grapalat"/>
                <w:b/>
                <w:i/>
                <w:lang w:val="hy-AM"/>
              </w:rPr>
              <w:t>3</w:t>
            </w:r>
          </w:p>
        </w:tc>
      </w:tr>
      <w:tr w:rsidR="00CD13F3" w:rsidRPr="00CD13F3" w14:paraId="657BBE7B"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7EF8C647" w14:textId="77777777" w:rsidR="00CD13F3" w:rsidRPr="00CD13F3" w:rsidRDefault="00CD13F3" w:rsidP="00EF5F1B">
            <w:pPr>
              <w:widowControl w:val="0"/>
              <w:spacing w:after="160" w:line="276" w:lineRule="auto"/>
              <w:jc w:val="center"/>
              <w:rPr>
                <w:rFonts w:ascii="GHEA Grapalat" w:hAnsi="GHEA Grapalat"/>
                <w:i/>
                <w:lang w:val="hy-AM"/>
              </w:rPr>
            </w:pPr>
            <w:r w:rsidRPr="00CD13F3">
              <w:rPr>
                <w:rFonts w:ascii="GHEA Grapalat" w:hAnsi="GHEA Grapalat"/>
                <w:i/>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28DB8901" w14:textId="77777777" w:rsidR="00CD13F3" w:rsidRPr="00CD13F3" w:rsidRDefault="00CD13F3" w:rsidP="00EF5F1B">
            <w:pPr>
              <w:widowControl w:val="0"/>
              <w:spacing w:after="160" w:line="276" w:lineRule="auto"/>
              <w:jc w:val="center"/>
              <w:rPr>
                <w:rFonts w:ascii="GHEA Grapalat" w:hAnsi="GHEA Grapalat"/>
                <w:b/>
                <w:lang w:val="en-SE"/>
              </w:rPr>
            </w:pPr>
            <w:proofErr w:type="spellStart"/>
            <w:r w:rsidRPr="00CD13F3">
              <w:rPr>
                <w:rFonts w:ascii="GHEA Grapalat" w:hAnsi="GHEA Grapalat"/>
                <w:b/>
                <w:lang w:val="en-SE"/>
              </w:rPr>
              <w:t>Экспертиза</w:t>
            </w:r>
            <w:proofErr w:type="spellEnd"/>
            <w:r w:rsidRPr="00CD13F3">
              <w:rPr>
                <w:rFonts w:ascii="GHEA Grapalat" w:hAnsi="GHEA Grapalat"/>
                <w:b/>
                <w:lang w:val="en-SE"/>
              </w:rPr>
              <w:t xml:space="preserve"> </w:t>
            </w:r>
            <w:proofErr w:type="spellStart"/>
            <w:r w:rsidRPr="00CD13F3">
              <w:rPr>
                <w:rFonts w:ascii="GHEA Grapalat" w:hAnsi="GHEA Grapalat"/>
                <w:b/>
                <w:lang w:val="en-SE"/>
              </w:rPr>
              <w:t>градостроительных</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документов</w:t>
            </w:r>
            <w:proofErr w:type="spellEnd"/>
            <w:r w:rsidRPr="00CD13F3">
              <w:rPr>
                <w:rFonts w:ascii="GHEA Grapalat" w:hAnsi="GHEA Grapalat"/>
                <w:b/>
                <w:lang w:val="en-SE"/>
              </w:rPr>
              <w:t xml:space="preserve"> (</w:t>
            </w:r>
            <w:proofErr w:type="spellStart"/>
            <w:r w:rsidRPr="00CD13F3">
              <w:rPr>
                <w:rFonts w:ascii="GHEA Grapalat" w:hAnsi="GHEA Grapalat"/>
                <w:b/>
                <w:lang w:val="en-SE"/>
              </w:rPr>
              <w:t>кроме</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работ</w:t>
            </w:r>
            <w:proofErr w:type="spellEnd"/>
            <w:r w:rsidRPr="00CD13F3">
              <w:rPr>
                <w:rFonts w:ascii="GHEA Grapalat" w:hAnsi="GHEA Grapalat"/>
                <w:b/>
                <w:lang w:val="en-SE"/>
              </w:rPr>
              <w:t xml:space="preserve">, </w:t>
            </w:r>
            <w:proofErr w:type="spellStart"/>
            <w:r w:rsidRPr="00CD13F3">
              <w:rPr>
                <w:rFonts w:ascii="GHEA Grapalat" w:hAnsi="GHEA Grapalat"/>
                <w:b/>
                <w:lang w:val="en-SE"/>
              </w:rPr>
              <w:t>не</w:t>
            </w:r>
            <w:proofErr w:type="spellEnd"/>
            <w:r w:rsidRPr="00CD13F3">
              <w:rPr>
                <w:rFonts w:ascii="GHEA Grapalat" w:hAnsi="GHEA Grapalat"/>
                <w:b/>
                <w:lang w:val="en-SE"/>
              </w:rPr>
              <w:t xml:space="preserve"> </w:t>
            </w:r>
            <w:proofErr w:type="spellStart"/>
            <w:r w:rsidRPr="00CD13F3">
              <w:rPr>
                <w:rFonts w:ascii="GHEA Grapalat" w:hAnsi="GHEA Grapalat"/>
                <w:b/>
                <w:lang w:val="en-SE"/>
              </w:rPr>
              <w:t>требующих</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разрешения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на</w:t>
            </w:r>
            <w:proofErr w:type="spellEnd"/>
            <w:r w:rsidRPr="00CD13F3">
              <w:rPr>
                <w:rFonts w:ascii="GHEA Grapalat" w:hAnsi="GHEA Grapalat"/>
                <w:b/>
                <w:lang w:val="en-SE"/>
              </w:rPr>
              <w:t xml:space="preserve"> </w:t>
            </w:r>
            <w:proofErr w:type="spellStart"/>
            <w:r w:rsidRPr="00CD13F3">
              <w:rPr>
                <w:rFonts w:ascii="GHEA Grapalat" w:hAnsi="GHEA Grapalat"/>
                <w:b/>
                <w:lang w:val="en-SE"/>
              </w:rPr>
              <w:t>строительство</w:t>
            </w:r>
            <w:proofErr w:type="spellEnd"/>
            <w:r w:rsidRPr="00CD13F3">
              <w:rPr>
                <w:rFonts w:ascii="GHEA Grapalat" w:hAnsi="GHEA Grapalat"/>
                <w:b/>
                <w:lang w:val="en-SE"/>
              </w:rPr>
              <w:t>):</w:t>
            </w:r>
          </w:p>
          <w:p w14:paraId="0923C4E8"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архитектурная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 xml:space="preserve"> </w:t>
            </w:r>
            <w:proofErr w:type="spellStart"/>
            <w:r w:rsidRPr="00CD13F3">
              <w:rPr>
                <w:rFonts w:ascii="GHEA Grapalat" w:hAnsi="GHEA Grapalat"/>
                <w:b/>
                <w:lang w:val="en-SE"/>
              </w:rPr>
              <w:t>проектной</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документации</w:t>
            </w:r>
            <w:proofErr w:type="spellEnd"/>
            <w:r w:rsidRPr="00CD13F3">
              <w:rPr>
                <w:rFonts w:ascii="GHEA Grapalat" w:hAnsi="GHEA Grapalat"/>
                <w:b/>
                <w:lang w:val="en-SE"/>
              </w:rPr>
              <w:t>,</w:t>
            </w:r>
          </w:p>
          <w:p w14:paraId="3C45AE15"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конструктивная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w:t>
            </w:r>
          </w:p>
          <w:p w14:paraId="58341F23"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водоснабжения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канализации</w:t>
            </w:r>
            <w:proofErr w:type="spellEnd"/>
            <w:r w:rsidRPr="00CD13F3">
              <w:rPr>
                <w:rFonts w:ascii="GHEA Grapalat" w:hAnsi="GHEA Grapalat"/>
                <w:b/>
                <w:lang w:val="en-SE"/>
              </w:rPr>
              <w:t>,</w:t>
            </w:r>
          </w:p>
          <w:p w14:paraId="629B74CE"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электроснабжения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освещения</w:t>
            </w:r>
            <w:proofErr w:type="spellEnd"/>
            <w:r w:rsidRPr="00CD13F3">
              <w:rPr>
                <w:rFonts w:ascii="GHEA Grapalat" w:hAnsi="GHEA Grapalat"/>
                <w:b/>
                <w:lang w:val="en-SE"/>
              </w:rPr>
              <w:t>,</w:t>
            </w:r>
          </w:p>
          <w:p w14:paraId="00DCDCAE" w14:textId="77777777" w:rsid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системы</w:t>
            </w:r>
            <w:proofErr w:type="spellEnd"/>
            <w:r w:rsidRPr="00CD13F3">
              <w:rPr>
                <w:rFonts w:ascii="GHEA Grapalat" w:hAnsi="GHEA Grapalat"/>
                <w:b/>
                <w:lang w:val="en-SE"/>
              </w:rPr>
              <w:t xml:space="preserve"> </w:t>
            </w:r>
            <w:proofErr w:type="spellStart"/>
            <w:r w:rsidRPr="00CD13F3">
              <w:rPr>
                <w:rFonts w:ascii="GHEA Grapalat" w:hAnsi="GHEA Grapalat"/>
                <w:b/>
                <w:lang w:val="en-SE"/>
              </w:rPr>
              <w:t>вентиляции</w:t>
            </w:r>
            <w:proofErr w:type="spellEnd"/>
            <w:r w:rsidRPr="00CD13F3">
              <w:rPr>
                <w:rFonts w:ascii="GHEA Grapalat" w:hAnsi="GHEA Grapalat"/>
                <w:b/>
                <w:lang w:val="en-SE"/>
              </w:rPr>
              <w:t xml:space="preserve">, </w:t>
            </w:r>
            <w:proofErr w:type="spellStart"/>
            <w:r w:rsidRPr="00CD13F3">
              <w:rPr>
                <w:rFonts w:ascii="GHEA Grapalat" w:hAnsi="GHEA Grapalat"/>
                <w:b/>
                <w:lang w:val="en-SE"/>
              </w:rPr>
              <w:t>отопления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кондиционирования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воздуха</w:t>
            </w:r>
            <w:proofErr w:type="spellEnd"/>
            <w:r w:rsidRPr="00CD13F3">
              <w:rPr>
                <w:rFonts w:ascii="GHEA Grapalat" w:hAnsi="GHEA Grapalat"/>
                <w:b/>
                <w:lang w:val="en-SE"/>
              </w:rPr>
              <w:t>.</w:t>
            </w:r>
          </w:p>
          <w:p w14:paraId="5D7E9173" w14:textId="77777777" w:rsidR="00B75036" w:rsidRPr="00B75036" w:rsidRDefault="00B75036" w:rsidP="00EF5F1B">
            <w:pPr>
              <w:numPr>
                <w:ilvl w:val="0"/>
                <w:numId w:val="37"/>
              </w:numPr>
              <w:spacing w:line="276" w:lineRule="auto"/>
              <w:ind w:hanging="3"/>
              <w:rPr>
                <w:rFonts w:ascii="GHEA Grapalat" w:hAnsi="GHEA Grapalat"/>
                <w:b/>
                <w:lang w:val="en-SE"/>
              </w:rPr>
            </w:pPr>
            <w:proofErr w:type="spellStart"/>
            <w:r w:rsidRPr="00B75036">
              <w:rPr>
                <w:rFonts w:ascii="GHEA Grapalat" w:hAnsi="GHEA Grapalat"/>
                <w:b/>
                <w:lang w:val="en-SE"/>
              </w:rPr>
              <w:t>Системы</w:t>
            </w:r>
            <w:proofErr w:type="spellEnd"/>
            <w:r w:rsidRPr="00B75036">
              <w:rPr>
                <w:rFonts w:ascii="GHEA Grapalat" w:hAnsi="GHEA Grapalat"/>
                <w:b/>
                <w:lang w:val="en-SE"/>
              </w:rPr>
              <w:t xml:space="preserve"> </w:t>
            </w:r>
            <w:proofErr w:type="spellStart"/>
            <w:r w:rsidRPr="00B75036">
              <w:rPr>
                <w:rFonts w:ascii="GHEA Grapalat" w:hAnsi="GHEA Grapalat"/>
                <w:b/>
                <w:lang w:val="en-SE"/>
              </w:rPr>
              <w:t>связи</w:t>
            </w:r>
            <w:proofErr w:type="spellEnd"/>
          </w:p>
          <w:p w14:paraId="2FD7D661" w14:textId="77777777" w:rsidR="00B75036" w:rsidRPr="00CD13F3" w:rsidRDefault="00B75036" w:rsidP="00EF5F1B">
            <w:pPr>
              <w:widowControl w:val="0"/>
              <w:numPr>
                <w:ilvl w:val="0"/>
                <w:numId w:val="37"/>
              </w:numPr>
              <w:spacing w:after="160" w:line="276" w:lineRule="auto"/>
              <w:jc w:val="center"/>
              <w:rPr>
                <w:rFonts w:ascii="GHEA Grapalat" w:hAnsi="GHEA Grapalat"/>
                <w:b/>
                <w:lang w:val="en-SE"/>
              </w:rPr>
            </w:pPr>
          </w:p>
          <w:p w14:paraId="340AAA85" w14:textId="77777777" w:rsidR="00CD13F3" w:rsidRPr="00CD13F3" w:rsidRDefault="00CD13F3" w:rsidP="00EF5F1B">
            <w:pPr>
              <w:widowControl w:val="0"/>
              <w:spacing w:after="160" w:line="276" w:lineRule="auto"/>
              <w:jc w:val="center"/>
              <w:rPr>
                <w:rFonts w:ascii="GHEA Grapalat" w:hAnsi="GHEA Grapalat"/>
                <w:i/>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183C89B6" w14:textId="77777777" w:rsidR="00CD13F3" w:rsidRPr="00CD13F3" w:rsidRDefault="00CD13F3" w:rsidP="00EF5F1B">
            <w:pPr>
              <w:widowControl w:val="0"/>
              <w:spacing w:after="160" w:line="276" w:lineRule="auto"/>
              <w:jc w:val="center"/>
              <w:rPr>
                <w:rFonts w:ascii="GHEA Grapalat" w:hAnsi="GHEA Grapalat"/>
                <w:b/>
                <w:lang w:val="hy-AM"/>
              </w:rPr>
            </w:pPr>
          </w:p>
        </w:tc>
      </w:tr>
    </w:tbl>
    <w:p w14:paraId="641D82C3" w14:textId="77777777" w:rsidR="00CD13F3" w:rsidRPr="00081D7E" w:rsidRDefault="00CD13F3" w:rsidP="00CD13F3">
      <w:pPr>
        <w:widowControl w:val="0"/>
        <w:spacing w:after="160" w:line="360" w:lineRule="auto"/>
        <w:jc w:val="center"/>
        <w:rPr>
          <w:rFonts w:ascii="GHEA Grapalat" w:hAnsi="GHEA Grapalat"/>
        </w:rPr>
      </w:pPr>
    </w:p>
    <w:p w14:paraId="5B2E5BF7" w14:textId="77777777" w:rsidR="00CD13F3" w:rsidRPr="00CD13F3" w:rsidRDefault="00CD13F3" w:rsidP="00CD13F3">
      <w:pPr>
        <w:widowControl w:val="0"/>
        <w:spacing w:after="160" w:line="360" w:lineRule="auto"/>
        <w:jc w:val="center"/>
        <w:rPr>
          <w:rFonts w:ascii="GHEA Grapalat" w:hAnsi="GHEA Grapalat"/>
        </w:rPr>
      </w:pPr>
    </w:p>
    <w:p w14:paraId="4DC71561" w14:textId="77777777" w:rsidR="00CD13F3" w:rsidRPr="00CD13F3" w:rsidRDefault="00CD13F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2665C8B" w14:textId="77777777" w:rsidTr="005B7138">
        <w:trPr>
          <w:jc w:val="center"/>
        </w:trPr>
        <w:tc>
          <w:tcPr>
            <w:tcW w:w="4536" w:type="dxa"/>
          </w:tcPr>
          <w:p w14:paraId="2B4AA46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9922DB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27F133C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B5B3E4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67097AA"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48770A0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9C8B45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3BC3D5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78AC9A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BF8EA4E" w14:textId="77777777" w:rsidR="003B2F27" w:rsidRDefault="003B2F27" w:rsidP="003B2F27">
      <w:pPr>
        <w:widowControl w:val="0"/>
        <w:spacing w:after="160" w:line="360" w:lineRule="auto"/>
        <w:jc w:val="center"/>
        <w:rPr>
          <w:rFonts w:ascii="GHEA Grapalat" w:hAnsi="GHEA Grapalat"/>
          <w:lang w:val="hy-AM"/>
        </w:rPr>
      </w:pPr>
      <w:r w:rsidRPr="00AD29CE">
        <w:rPr>
          <w:rFonts w:ascii="GHEA Grapalat" w:hAnsi="GHEA Grapalat"/>
        </w:rPr>
        <w:br w:type="page"/>
      </w:r>
    </w:p>
    <w:p w14:paraId="46E1B0A7" w14:textId="5FAEFB63" w:rsidR="00081D7E" w:rsidRPr="00081D7E" w:rsidRDefault="00081D7E" w:rsidP="00081D7E">
      <w:pPr>
        <w:widowControl w:val="0"/>
        <w:spacing w:after="160" w:line="360" w:lineRule="auto"/>
        <w:jc w:val="right"/>
        <w:rPr>
          <w:rFonts w:ascii="Sylfaen" w:eastAsia="MS Mincho" w:hAnsi="Sylfaen" w:cs="MS Mincho"/>
          <w:i/>
          <w:lang w:val="en-US"/>
        </w:rPr>
      </w:pPr>
      <w:r w:rsidRPr="00081D7E">
        <w:rPr>
          <w:rFonts w:ascii="GHEA Grapalat" w:hAnsi="GHEA Grapalat"/>
          <w:i/>
        </w:rPr>
        <w:lastRenderedPageBreak/>
        <w:t>Приложение № 1</w:t>
      </w:r>
      <w:r w:rsidRPr="00081D7E">
        <w:rPr>
          <w:rFonts w:ascii="MS Mincho" w:eastAsia="MS Mincho" w:hAnsi="MS Mincho" w:cs="MS Mincho"/>
          <w:i/>
          <w:lang w:val="hy-AM"/>
        </w:rPr>
        <w:t>․</w:t>
      </w:r>
      <w:r w:rsidRPr="00081D7E">
        <w:rPr>
          <w:rFonts w:ascii="Sylfaen" w:eastAsia="MS Mincho" w:hAnsi="Sylfaen" w:cs="MS Mincho"/>
          <w:i/>
          <w:lang w:val="en-US"/>
        </w:rPr>
        <w:t>1</w:t>
      </w:r>
    </w:p>
    <w:p w14:paraId="5B42D91F" w14:textId="38127E20" w:rsidR="00081D7E" w:rsidRPr="00AD29CE" w:rsidRDefault="00081D7E" w:rsidP="00081D7E">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sidR="00782B9F">
        <w:rPr>
          <w:rFonts w:ascii="GHEA Grapalat" w:hAnsi="GHEA Grapalat"/>
          <w:b/>
          <w:i/>
        </w:rPr>
        <w:t>HFF-GH-NPTcDzB -2025/2</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595A6A54" w14:textId="77777777" w:rsidR="00081D7E" w:rsidRPr="00081D7E" w:rsidRDefault="00081D7E" w:rsidP="003B2F27">
      <w:pPr>
        <w:widowControl w:val="0"/>
        <w:spacing w:after="160" w:line="360" w:lineRule="auto"/>
        <w:jc w:val="center"/>
        <w:rPr>
          <w:rFonts w:ascii="GHEA Grapalat" w:hAnsi="GHEA Grapalat"/>
        </w:rPr>
      </w:pPr>
    </w:p>
    <w:p w14:paraId="3EDCAE14" w14:textId="77777777" w:rsidR="00081D7E" w:rsidRPr="00CD13F3" w:rsidRDefault="00081D7E" w:rsidP="00081D7E">
      <w:pPr>
        <w:widowControl w:val="0"/>
        <w:spacing w:after="160" w:line="360" w:lineRule="auto"/>
        <w:jc w:val="center"/>
        <w:rPr>
          <w:rFonts w:ascii="GHEA Grapalat" w:hAnsi="GHEA Grapalat"/>
          <w:b/>
        </w:rPr>
      </w:pPr>
      <w:r w:rsidRPr="00CD13F3">
        <w:rPr>
          <w:rFonts w:ascii="GHEA Grapalat" w:hAnsi="GHEA Grapalat"/>
          <w:b/>
          <w:lang w:val="hy-AM"/>
        </w:rPr>
        <w:t>ТЕХНИЧЕСКИЕ ХАРАКТЕРИСТИКИ</w:t>
      </w:r>
    </w:p>
    <w:p w14:paraId="4590D896" w14:textId="777FA3FA" w:rsidR="00B75036" w:rsidRPr="00C14189" w:rsidRDefault="00B75036" w:rsidP="00B75036">
      <w:pPr>
        <w:jc w:val="center"/>
        <w:rPr>
          <w:rFonts w:ascii="GHEA Grapalat" w:hAnsi="GHEA Grapalat"/>
          <w:b/>
          <w:i/>
        </w:rPr>
      </w:pPr>
      <w:r w:rsidRPr="00C14189">
        <w:rPr>
          <w:rFonts w:ascii="GHEA Grapalat" w:hAnsi="GHEA Grapalat"/>
          <w:b/>
          <w:i/>
        </w:rPr>
        <w:t xml:space="preserve">Экспертиза проектно-сметной документации строительства </w:t>
      </w:r>
      <w:proofErr w:type="spellStart"/>
      <w:r w:rsidR="00476021" w:rsidRPr="004D655F">
        <w:rPr>
          <w:rFonts w:ascii="GHEA Grapalat" w:hAnsi="GHEA Grapalat" w:cs="Sylfaen"/>
          <w:b/>
          <w:bCs/>
          <w:lang w:val="en-SE"/>
        </w:rPr>
        <w:t>Футбольной</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академии</w:t>
      </w:r>
      <w:proofErr w:type="spellEnd"/>
      <w:r w:rsidR="00476021" w:rsidRPr="004D655F">
        <w:rPr>
          <w:rFonts w:ascii="GHEA Grapalat" w:hAnsi="GHEA Grapalat" w:cs="Sylfaen"/>
          <w:lang w:val="en-SE"/>
        </w:rPr>
        <w:t xml:space="preserve"> в </w:t>
      </w:r>
      <w:proofErr w:type="spellStart"/>
      <w:r w:rsidR="00476021" w:rsidRPr="004D655F">
        <w:rPr>
          <w:rFonts w:ascii="GHEA Grapalat" w:hAnsi="GHEA Grapalat" w:cs="Sylfaen"/>
          <w:b/>
          <w:bCs/>
          <w:lang w:val="en-SE"/>
        </w:rPr>
        <w:t>сообществе</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Давташен</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города</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Еревана</w:t>
      </w:r>
      <w:proofErr w:type="spellEnd"/>
      <w:r w:rsidR="00476021" w:rsidRPr="004D655F">
        <w:rPr>
          <w:rFonts w:ascii="GHEA Grapalat" w:hAnsi="GHEA Grapalat" w:cs="Sylfaen"/>
          <w:b/>
          <w:bCs/>
          <w:lang w:val="en-SE"/>
        </w:rPr>
        <w:t>,</w:t>
      </w:r>
      <w:r w:rsidRPr="00C14189">
        <w:rPr>
          <w:rFonts w:ascii="GHEA Grapalat" w:hAnsi="GHEA Grapalat"/>
          <w:b/>
          <w:i/>
        </w:rPr>
        <w:t xml:space="preserve"> РА</w:t>
      </w:r>
    </w:p>
    <w:tbl>
      <w:tblPr>
        <w:tblStyle w:val="TableGrid"/>
        <w:tblW w:w="5000" w:type="pct"/>
        <w:tblLook w:val="04A0" w:firstRow="1" w:lastRow="0" w:firstColumn="1" w:lastColumn="0" w:noHBand="0" w:noVBand="1"/>
      </w:tblPr>
      <w:tblGrid>
        <w:gridCol w:w="624"/>
        <w:gridCol w:w="2823"/>
        <w:gridCol w:w="5840"/>
      </w:tblGrid>
      <w:tr w:rsidR="00B75036" w:rsidRPr="00C14189" w14:paraId="0D11F37C" w14:textId="77777777" w:rsidTr="00B75036">
        <w:trPr>
          <w:trHeight w:val="1852"/>
        </w:trPr>
        <w:tc>
          <w:tcPr>
            <w:tcW w:w="336" w:type="pct"/>
          </w:tcPr>
          <w:p w14:paraId="40000766" w14:textId="77777777" w:rsidR="00B75036" w:rsidRPr="004D5F2D" w:rsidRDefault="00B75036" w:rsidP="009F09EF">
            <w:pPr>
              <w:jc w:val="center"/>
              <w:rPr>
                <w:rFonts w:ascii="GHEA Grapalat" w:hAnsi="GHEA Grapalat" w:cs="Sylfaen"/>
                <w:lang w:val="hy-AM"/>
              </w:rPr>
            </w:pPr>
            <w:r w:rsidRPr="004D5F2D">
              <w:rPr>
                <w:rFonts w:ascii="GHEA Grapalat" w:hAnsi="GHEA Grapalat" w:cs="Sylfaen"/>
                <w:lang w:val="hy-AM"/>
              </w:rPr>
              <w:t>1</w:t>
            </w:r>
          </w:p>
        </w:tc>
        <w:tc>
          <w:tcPr>
            <w:tcW w:w="1520" w:type="pct"/>
          </w:tcPr>
          <w:p w14:paraId="5C28ADE4" w14:textId="77777777" w:rsidR="00B75036" w:rsidRPr="004D5F2D" w:rsidRDefault="00B75036" w:rsidP="009F09EF">
            <w:pPr>
              <w:shd w:val="clear" w:color="auto" w:fill="FFFFFF"/>
              <w:ind w:firstLine="269"/>
              <w:jc w:val="both"/>
              <w:rPr>
                <w:rFonts w:ascii="GHEA Grapalat" w:hAnsi="GHEA Grapalat" w:cs="Sylfaen"/>
                <w:lang w:val="hy-AM"/>
              </w:rPr>
            </w:pPr>
            <w:r w:rsidRPr="004D5F2D">
              <w:rPr>
                <w:rFonts w:ascii="GHEA Grapalat" w:hAnsi="GHEA Grapalat" w:cs="Sylfaen"/>
                <w:lang w:val="hy-AM"/>
              </w:rPr>
              <w:t>Краткое описание задания</w:t>
            </w:r>
          </w:p>
        </w:tc>
        <w:tc>
          <w:tcPr>
            <w:tcW w:w="3144" w:type="pct"/>
          </w:tcPr>
          <w:p w14:paraId="1FA3FBDE" w14:textId="77777777" w:rsidR="00B75036" w:rsidRPr="004D655F" w:rsidRDefault="00B75036" w:rsidP="009F09EF">
            <w:pPr>
              <w:shd w:val="clear" w:color="auto" w:fill="FFFFFF"/>
              <w:ind w:left="30" w:firstLine="180"/>
              <w:jc w:val="both"/>
              <w:rPr>
                <w:rFonts w:ascii="GHEA Grapalat" w:hAnsi="GHEA Grapalat" w:cs="Sylfaen"/>
                <w:lang w:val="en-SE"/>
              </w:rPr>
            </w:pPr>
            <w:r w:rsidRPr="004D5F2D">
              <w:rPr>
                <w:rFonts w:ascii="GHEA Grapalat" w:hAnsi="GHEA Grapalat" w:cs="Sylfaen"/>
                <w:lang w:val="hy-AM"/>
              </w:rPr>
              <w:t>Задание</w:t>
            </w:r>
            <w:r>
              <w:rPr>
                <w:rFonts w:ascii="GHEA Grapalat" w:hAnsi="GHEA Grapalat" w:cs="Sylfaen"/>
              </w:rPr>
              <w:t xml:space="preserve">: </w:t>
            </w:r>
            <w:proofErr w:type="spellStart"/>
            <w:r w:rsidRPr="004D655F">
              <w:rPr>
                <w:rFonts w:ascii="GHEA Grapalat" w:hAnsi="GHEA Grapalat" w:cs="Sylfaen"/>
                <w:lang w:val="en-SE"/>
              </w:rPr>
              <w:t>Разработан</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соответствующий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строительства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Футбольной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академии</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сообществе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Давташен</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города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Еревана</w:t>
            </w:r>
            <w:proofErr w:type="spellEnd"/>
            <w:r w:rsidRPr="004D655F">
              <w:rPr>
                <w:rFonts w:ascii="GHEA Grapalat" w:hAnsi="GHEA Grapalat" w:cs="Sylfaen"/>
                <w:b/>
                <w:bCs/>
                <w:lang w:val="en-SE"/>
              </w:rPr>
              <w:t xml:space="preserve">, Республика </w:t>
            </w:r>
            <w:proofErr w:type="spellStart"/>
            <w:r w:rsidRPr="004D655F">
              <w:rPr>
                <w:rFonts w:ascii="GHEA Grapalat" w:hAnsi="GHEA Grapalat" w:cs="Sylfaen"/>
                <w:b/>
                <w:bCs/>
                <w:lang w:val="en-SE"/>
              </w:rPr>
              <w:t>Армения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Общая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земельного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участка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составляет</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5,403 </w:t>
            </w:r>
            <w:proofErr w:type="spellStart"/>
            <w:r w:rsidRPr="004D655F">
              <w:rPr>
                <w:rFonts w:ascii="GHEA Grapalat" w:hAnsi="GHEA Grapalat" w:cs="Sylfaen"/>
                <w:b/>
                <w:bCs/>
                <w:lang w:val="en-SE"/>
              </w:rPr>
              <w:t>га</w:t>
            </w:r>
            <w:proofErr w:type="spellEnd"/>
            <w:r w:rsidRPr="004D655F">
              <w:rPr>
                <w:rFonts w:ascii="GHEA Grapalat" w:hAnsi="GHEA Grapalat" w:cs="Sylfaen"/>
                <w:lang w:val="en-SE"/>
              </w:rPr>
              <w:t>.</w:t>
            </w:r>
          </w:p>
          <w:p w14:paraId="710226AC" w14:textId="77777777" w:rsidR="00B75036" w:rsidRPr="004D655F" w:rsidRDefault="00B75036" w:rsidP="009F09EF">
            <w:pPr>
              <w:shd w:val="clear" w:color="auto" w:fill="FFFFFF"/>
              <w:ind w:left="30" w:firstLine="180"/>
              <w:jc w:val="both"/>
              <w:rPr>
                <w:rFonts w:ascii="GHEA Grapalat" w:hAnsi="GHEA Grapalat" w:cs="Sylfaen"/>
                <w:lang w:val="en-SE"/>
              </w:rPr>
            </w:pPr>
            <w:proofErr w:type="spellStart"/>
            <w:r w:rsidRPr="004D655F">
              <w:rPr>
                <w:rFonts w:ascii="GHEA Grapalat" w:hAnsi="GHEA Grapalat" w:cs="Sylfaen"/>
                <w:b/>
                <w:bCs/>
                <w:lang w:val="en-SE"/>
              </w:rPr>
              <w:t>Футбольная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состоит</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из</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пяти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корпусов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общая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застроенная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которых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составляет</w:t>
            </w:r>
            <w:proofErr w:type="spellEnd"/>
            <w:r w:rsidRPr="004D655F">
              <w:rPr>
                <w:rFonts w:ascii="GHEA Grapalat" w:hAnsi="GHEA Grapalat" w:cs="Sylfaen"/>
                <w:lang w:val="en-SE"/>
              </w:rPr>
              <w:t xml:space="preserve"> </w:t>
            </w:r>
            <w:r w:rsidRPr="004D655F">
              <w:rPr>
                <w:rFonts w:ascii="GHEA Grapalat" w:hAnsi="GHEA Grapalat" w:cs="Sylfaen"/>
                <w:b/>
                <w:bCs/>
                <w:lang w:val="en-SE"/>
              </w:rPr>
              <w:t>11 460,0 м²</w:t>
            </w:r>
            <w:r w:rsidRPr="004D655F">
              <w:rPr>
                <w:rFonts w:ascii="GHEA Grapalat" w:hAnsi="GHEA Grapalat" w:cs="Sylfaen"/>
                <w:lang w:val="en-SE"/>
              </w:rPr>
              <w:t xml:space="preserve">, а </w:t>
            </w:r>
            <w:proofErr w:type="spellStart"/>
            <w:r w:rsidRPr="004D655F">
              <w:rPr>
                <w:rFonts w:ascii="GHEA Grapalat" w:hAnsi="GHEA Grapalat" w:cs="Sylfaen"/>
                <w:b/>
                <w:bCs/>
                <w:lang w:val="en-SE"/>
              </w:rPr>
              <w:t>общая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помещений</w:t>
            </w:r>
            <w:proofErr w:type="spellEnd"/>
            <w:r w:rsidRPr="004D655F">
              <w:rPr>
                <w:rFonts w:ascii="GHEA Grapalat" w:hAnsi="GHEA Grapalat" w:cs="Sylfaen"/>
                <w:lang w:val="en-SE"/>
              </w:rPr>
              <w:t xml:space="preserve"> — </w:t>
            </w:r>
            <w:r w:rsidRPr="004D655F">
              <w:rPr>
                <w:rFonts w:ascii="GHEA Grapalat" w:hAnsi="GHEA Grapalat" w:cs="Sylfaen"/>
                <w:b/>
                <w:bCs/>
                <w:lang w:val="en-SE"/>
              </w:rPr>
              <w:t>17 571,0 м²</w:t>
            </w:r>
            <w:r w:rsidRPr="004D655F">
              <w:rPr>
                <w:rFonts w:ascii="GHEA Grapalat" w:hAnsi="GHEA Grapalat" w:cs="Sylfaen"/>
                <w:lang w:val="en-SE"/>
              </w:rPr>
              <w:t>.</w:t>
            </w:r>
          </w:p>
          <w:p w14:paraId="7A928912" w14:textId="77777777" w:rsidR="00B75036" w:rsidRPr="004D655F" w:rsidRDefault="00B75036" w:rsidP="009F09EF">
            <w:pPr>
              <w:shd w:val="clear" w:color="auto" w:fill="FFFFFF"/>
              <w:ind w:left="30" w:firstLine="180"/>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зданиях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предусмотрены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системы</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вентиляции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отопления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видеонаблюдения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пожарной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безопасности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водоснабжения</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водоотведения</w:t>
            </w:r>
            <w:proofErr w:type="spellEnd"/>
            <w:r w:rsidRPr="004D655F">
              <w:rPr>
                <w:rFonts w:ascii="GHEA Grapalat" w:hAnsi="GHEA Grapalat" w:cs="Sylfaen"/>
                <w:lang w:val="en-SE"/>
              </w:rPr>
              <w:t xml:space="preserve">, а </w:t>
            </w:r>
            <w:proofErr w:type="spellStart"/>
            <w:r w:rsidRPr="004D655F">
              <w:rPr>
                <w:rFonts w:ascii="GHEA Grapalat" w:hAnsi="GHEA Grapalat" w:cs="Sylfaen"/>
                <w:lang w:val="en-SE"/>
              </w:rPr>
              <w:t>также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электроснабжения</w:t>
            </w:r>
            <w:proofErr w:type="spellEnd"/>
            <w:r w:rsidRPr="004D655F">
              <w:rPr>
                <w:rFonts w:ascii="GHEA Grapalat" w:hAnsi="GHEA Grapalat" w:cs="Sylfaen"/>
                <w:lang w:val="en-SE"/>
              </w:rPr>
              <w:t>.</w:t>
            </w:r>
          </w:p>
          <w:p w14:paraId="62A169A7" w14:textId="77777777" w:rsidR="00B75036" w:rsidRPr="004D655F" w:rsidRDefault="00B75036" w:rsidP="009F09EF">
            <w:pPr>
              <w:shd w:val="clear" w:color="auto" w:fill="FFFFFF"/>
              <w:ind w:left="30" w:firstLine="180"/>
              <w:jc w:val="both"/>
              <w:rPr>
                <w:rFonts w:ascii="GHEA Grapalat" w:hAnsi="GHEA Grapalat" w:cs="Sylfaen"/>
                <w:lang w:val="en-SE"/>
              </w:rPr>
            </w:pPr>
            <w:proofErr w:type="spellStart"/>
            <w:r w:rsidRPr="004D655F">
              <w:rPr>
                <w:rFonts w:ascii="GHEA Grapalat" w:hAnsi="GHEA Grapalat" w:cs="Sylfaen"/>
                <w:lang w:val="en-SE"/>
              </w:rPr>
              <w:t>На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территории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предусмотрена</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открытая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автостоянка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на</w:t>
            </w:r>
            <w:proofErr w:type="spellEnd"/>
            <w:r w:rsidRPr="004D655F">
              <w:rPr>
                <w:rFonts w:ascii="GHEA Grapalat" w:hAnsi="GHEA Grapalat" w:cs="Sylfaen"/>
                <w:b/>
                <w:bCs/>
                <w:lang w:val="en-SE"/>
              </w:rPr>
              <w:t xml:space="preserve"> 186 </w:t>
            </w:r>
            <w:proofErr w:type="spellStart"/>
            <w:r w:rsidRPr="004D655F">
              <w:rPr>
                <w:rFonts w:ascii="GHEA Grapalat" w:hAnsi="GHEA Grapalat" w:cs="Sylfaen"/>
                <w:b/>
                <w:bCs/>
                <w:lang w:val="en-SE"/>
              </w:rPr>
              <w:t>машин</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Территория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будет</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ограждена</w:t>
            </w:r>
            <w:proofErr w:type="spellEnd"/>
            <w:r w:rsidRPr="004D655F">
              <w:rPr>
                <w:rFonts w:ascii="GHEA Grapalat" w:hAnsi="GHEA Grapalat" w:cs="Sylfaen"/>
                <w:lang w:val="en-SE"/>
              </w:rPr>
              <w:t>.</w:t>
            </w:r>
          </w:p>
          <w:p w14:paraId="655F1E15" w14:textId="77777777" w:rsidR="00B75036" w:rsidRPr="00976FC4" w:rsidRDefault="00B75036" w:rsidP="009F09EF">
            <w:pPr>
              <w:shd w:val="clear" w:color="auto" w:fill="FFFFFF"/>
              <w:ind w:left="30" w:firstLine="180"/>
              <w:jc w:val="both"/>
              <w:rPr>
                <w:rFonts w:ascii="GHEA Grapalat" w:hAnsi="GHEA Grapalat" w:cs="Sylfaen"/>
                <w:lang w:val="hy-AM"/>
              </w:rPr>
            </w:pPr>
          </w:p>
        </w:tc>
      </w:tr>
      <w:tr w:rsidR="00B75036" w:rsidRPr="00366C61" w14:paraId="66B31CEC" w14:textId="77777777" w:rsidTr="00B75036">
        <w:trPr>
          <w:trHeight w:val="920"/>
        </w:trPr>
        <w:tc>
          <w:tcPr>
            <w:tcW w:w="336" w:type="pct"/>
          </w:tcPr>
          <w:p w14:paraId="04B68616" w14:textId="77777777" w:rsidR="00B75036" w:rsidRPr="000F728F" w:rsidRDefault="00B75036" w:rsidP="009F09EF">
            <w:pPr>
              <w:jc w:val="center"/>
              <w:rPr>
                <w:rFonts w:ascii="GHEA Grapalat" w:hAnsi="GHEA Grapalat" w:cs="Sylfaen"/>
                <w:lang w:val="hy-AM"/>
              </w:rPr>
            </w:pPr>
            <w:r w:rsidRPr="000F728F">
              <w:rPr>
                <w:rFonts w:ascii="GHEA Grapalat" w:hAnsi="GHEA Grapalat" w:cs="Sylfaen"/>
                <w:lang w:val="hy-AM"/>
              </w:rPr>
              <w:t>2</w:t>
            </w:r>
          </w:p>
        </w:tc>
        <w:tc>
          <w:tcPr>
            <w:tcW w:w="1520" w:type="pct"/>
          </w:tcPr>
          <w:p w14:paraId="6942A9A5" w14:textId="77777777" w:rsidR="00B75036" w:rsidRPr="000F728F" w:rsidRDefault="00B75036" w:rsidP="009F09EF">
            <w:pPr>
              <w:shd w:val="clear" w:color="auto" w:fill="FFFFFF"/>
              <w:ind w:firstLine="269"/>
              <w:jc w:val="both"/>
              <w:rPr>
                <w:rFonts w:ascii="GHEA Grapalat" w:hAnsi="GHEA Grapalat" w:cs="Sylfaen"/>
                <w:lang w:val="hy-AM"/>
              </w:rPr>
            </w:pPr>
            <w:r w:rsidRPr="000F728F">
              <w:rPr>
                <w:rFonts w:ascii="GHEA Grapalat" w:hAnsi="GHEA Grapalat" w:cs="Sylfaen"/>
                <w:lang w:val="hy-AM"/>
              </w:rPr>
              <w:t xml:space="preserve">Краткое описание работ, которые предстоит выполнить </w:t>
            </w:r>
          </w:p>
        </w:tc>
        <w:tc>
          <w:tcPr>
            <w:tcW w:w="3144" w:type="pct"/>
          </w:tcPr>
          <w:p w14:paraId="3D730CDD" w14:textId="77777777" w:rsidR="00B75036" w:rsidRPr="004D655F" w:rsidRDefault="00B75036" w:rsidP="009F09EF">
            <w:pPr>
              <w:jc w:val="both"/>
              <w:rPr>
                <w:rFonts w:ascii="GHEA Grapalat" w:hAnsi="GHEA Grapalat" w:cs="Sylfaen"/>
                <w:lang w:val="en-SE"/>
              </w:rPr>
            </w:pPr>
            <w:proofErr w:type="spellStart"/>
            <w:r w:rsidRPr="004D655F">
              <w:rPr>
                <w:rFonts w:ascii="GHEA Grapalat" w:hAnsi="GHEA Grapalat" w:cs="Sylfaen"/>
                <w:b/>
                <w:bCs/>
                <w:lang w:val="en-SE"/>
              </w:rPr>
              <w:t>Область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деятельности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консультанта</w:t>
            </w:r>
            <w:proofErr w:type="spellEnd"/>
            <w:r w:rsidRPr="004D655F">
              <w:rPr>
                <w:rFonts w:ascii="GHEA Grapalat" w:hAnsi="GHEA Grapalat" w:cs="Sylfaen"/>
                <w:b/>
                <w:bCs/>
                <w:lang w:val="en-SE"/>
              </w:rPr>
              <w:t>:</w:t>
            </w:r>
          </w:p>
          <w:p w14:paraId="01C13FAC" w14:textId="77777777" w:rsidR="00B75036" w:rsidRPr="004D655F" w:rsidRDefault="00B75036" w:rsidP="009F09EF">
            <w:pPr>
              <w:jc w:val="both"/>
              <w:rPr>
                <w:rFonts w:ascii="GHEA Grapalat" w:hAnsi="GHEA Grapalat" w:cs="Sylfaen"/>
                <w:lang w:val="en-SE"/>
              </w:rPr>
            </w:pPr>
            <w:proofErr w:type="spellStart"/>
            <w:r w:rsidRPr="004D655F">
              <w:rPr>
                <w:rFonts w:ascii="GHEA Grapalat" w:hAnsi="GHEA Grapalat" w:cs="Sylfaen"/>
                <w:lang w:val="en-SE"/>
              </w:rPr>
              <w:t>Проведение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экспертизы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архитектурно-планировочным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конструктивным</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техническим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решениям</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расчетам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включая</w:t>
            </w:r>
            <w:proofErr w:type="spellEnd"/>
            <w:r w:rsidRPr="004D655F">
              <w:rPr>
                <w:rFonts w:ascii="GHEA Grapalat" w:hAnsi="GHEA Grapalat" w:cs="Sylfaen"/>
                <w:lang w:val="en-SE"/>
              </w:rPr>
              <w:t>:</w:t>
            </w:r>
          </w:p>
          <w:p w14:paraId="6DB4649A" w14:textId="77777777" w:rsidR="00B75036" w:rsidRPr="004D655F" w:rsidRDefault="00B75036" w:rsidP="00B75036">
            <w:pPr>
              <w:numPr>
                <w:ilvl w:val="0"/>
                <w:numId w:val="42"/>
              </w:numPr>
              <w:jc w:val="both"/>
              <w:rPr>
                <w:rFonts w:ascii="GHEA Grapalat" w:hAnsi="GHEA Grapalat" w:cs="Sylfaen"/>
                <w:lang w:val="en-SE"/>
              </w:rPr>
            </w:pPr>
            <w:proofErr w:type="spellStart"/>
            <w:r w:rsidRPr="004D655F">
              <w:rPr>
                <w:rFonts w:ascii="GHEA Grapalat" w:hAnsi="GHEA Grapalat" w:cs="Sylfaen"/>
                <w:lang w:val="en-SE"/>
              </w:rPr>
              <w:t>Проверку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объемов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работ</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представленных</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документации</w:t>
            </w:r>
            <w:proofErr w:type="spellEnd"/>
            <w:r w:rsidRPr="004D655F">
              <w:rPr>
                <w:rFonts w:ascii="GHEA Grapalat" w:hAnsi="GHEA Grapalat" w:cs="Sylfaen"/>
                <w:lang w:val="en-SE"/>
              </w:rPr>
              <w:t>.</w:t>
            </w:r>
          </w:p>
          <w:p w14:paraId="3C844DDA" w14:textId="77777777" w:rsidR="00B75036" w:rsidRPr="004D655F" w:rsidRDefault="00B75036" w:rsidP="00B75036">
            <w:pPr>
              <w:numPr>
                <w:ilvl w:val="0"/>
                <w:numId w:val="42"/>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ходе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экспертизы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каждого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представленного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проекта</w:t>
            </w:r>
            <w:proofErr w:type="spellEnd"/>
            <w:r w:rsidRPr="004D655F">
              <w:rPr>
                <w:rFonts w:ascii="GHEA Grapalat" w:hAnsi="GHEA Grapalat" w:cs="Sylfaen"/>
                <w:lang w:val="en-SE"/>
              </w:rPr>
              <w:t xml:space="preserve"> — </w:t>
            </w:r>
            <w:proofErr w:type="spellStart"/>
            <w:r w:rsidRPr="004D655F">
              <w:rPr>
                <w:rFonts w:ascii="GHEA Grapalat" w:hAnsi="GHEA Grapalat" w:cs="Sylfaen"/>
                <w:b/>
                <w:bCs/>
                <w:lang w:val="en-SE"/>
              </w:rPr>
              <w:t>сотрудничество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специалистами</w:t>
            </w:r>
            <w:proofErr w:type="spellEnd"/>
            <w:r w:rsidRPr="004D655F">
              <w:rPr>
                <w:rFonts w:ascii="GHEA Grapalat" w:hAnsi="GHEA Grapalat" w:cs="Sylfaen"/>
                <w:b/>
                <w:bCs/>
                <w:lang w:val="en-SE"/>
              </w:rPr>
              <w:t xml:space="preserve"> Заказчика</w:t>
            </w:r>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необходимой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информации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касающейся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действующих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нормативных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требований</w:t>
            </w:r>
            <w:proofErr w:type="spellEnd"/>
            <w:r w:rsidRPr="004D655F">
              <w:rPr>
                <w:rFonts w:ascii="GHEA Grapalat" w:hAnsi="GHEA Grapalat" w:cs="Sylfaen"/>
                <w:lang w:val="en-SE"/>
              </w:rPr>
              <w:t>.</w:t>
            </w:r>
          </w:p>
          <w:p w14:paraId="3AAB6FF3" w14:textId="77777777" w:rsidR="00B75036" w:rsidRPr="004D655F" w:rsidRDefault="00B75036" w:rsidP="00B75036">
            <w:pPr>
              <w:numPr>
                <w:ilvl w:val="0"/>
                <w:numId w:val="42"/>
              </w:numPr>
              <w:jc w:val="both"/>
              <w:rPr>
                <w:rFonts w:ascii="GHEA Grapalat" w:hAnsi="GHEA Grapalat" w:cs="Sylfaen"/>
                <w:lang w:val="en-SE"/>
              </w:rPr>
            </w:pPr>
            <w:proofErr w:type="spellStart"/>
            <w:r w:rsidRPr="004D655F">
              <w:rPr>
                <w:rFonts w:ascii="GHEA Grapalat" w:hAnsi="GHEA Grapalat" w:cs="Sylfaen"/>
                <w:lang w:val="en-SE"/>
              </w:rPr>
              <w:t>Обеспечение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выполнения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работ</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в </w:t>
            </w:r>
            <w:proofErr w:type="spellStart"/>
            <w:r w:rsidRPr="004D655F">
              <w:rPr>
                <w:rFonts w:ascii="GHEA Grapalat" w:hAnsi="GHEA Grapalat" w:cs="Sylfaen"/>
                <w:b/>
                <w:bCs/>
                <w:lang w:val="en-SE"/>
              </w:rPr>
              <w:t>соответствии</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графиком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согласованным</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Заказчиком</w:t>
            </w:r>
            <w:proofErr w:type="spellEnd"/>
            <w:r w:rsidRPr="004D655F">
              <w:rPr>
                <w:rFonts w:ascii="GHEA Grapalat" w:hAnsi="GHEA Grapalat" w:cs="Sylfaen"/>
                <w:lang w:val="en-SE"/>
              </w:rPr>
              <w:t>.</w:t>
            </w:r>
          </w:p>
          <w:p w14:paraId="5DF28941" w14:textId="77777777" w:rsidR="00B75036" w:rsidRPr="004D655F" w:rsidRDefault="00B75036" w:rsidP="00B75036">
            <w:pPr>
              <w:numPr>
                <w:ilvl w:val="0"/>
                <w:numId w:val="42"/>
              </w:numPr>
              <w:jc w:val="both"/>
              <w:rPr>
                <w:rFonts w:ascii="GHEA Grapalat" w:hAnsi="GHEA Grapalat" w:cs="Sylfaen"/>
                <w:lang w:val="en-SE"/>
              </w:rPr>
            </w:pPr>
            <w:proofErr w:type="spellStart"/>
            <w:r w:rsidRPr="004D655F">
              <w:rPr>
                <w:rFonts w:ascii="GHEA Grapalat" w:hAnsi="GHEA Grapalat" w:cs="Sylfaen"/>
                <w:lang w:val="en-SE"/>
              </w:rPr>
              <w:t>Внесение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дополнений</w:t>
            </w:r>
            <w:proofErr w:type="spellEnd"/>
            <w:r w:rsidRPr="004D655F">
              <w:rPr>
                <w:rFonts w:ascii="GHEA Grapalat" w:hAnsi="GHEA Grapalat" w:cs="Sylfaen"/>
                <w:b/>
                <w:bCs/>
                <w:lang w:val="en-SE"/>
              </w:rPr>
              <w:t xml:space="preserve"> в </w:t>
            </w:r>
            <w:proofErr w:type="spellStart"/>
            <w:r w:rsidRPr="004D655F">
              <w:rPr>
                <w:rFonts w:ascii="GHEA Grapalat" w:hAnsi="GHEA Grapalat" w:cs="Sylfaen"/>
                <w:b/>
                <w:bCs/>
                <w:lang w:val="en-SE"/>
              </w:rPr>
              <w:t>представленное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появления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новых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lastRenderedPageBreak/>
              <w:t>условий</w:t>
            </w:r>
            <w:proofErr w:type="spellEnd"/>
            <w:r w:rsidRPr="004D655F">
              <w:rPr>
                <w:rFonts w:ascii="GHEA Grapalat" w:hAnsi="GHEA Grapalat" w:cs="Sylfaen"/>
                <w:lang w:val="en-SE"/>
              </w:rPr>
              <w:t>.</w:t>
            </w:r>
          </w:p>
          <w:p w14:paraId="3C88637F" w14:textId="77777777" w:rsidR="00B75036" w:rsidRPr="004D655F" w:rsidRDefault="00B75036" w:rsidP="00B75036">
            <w:pPr>
              <w:numPr>
                <w:ilvl w:val="0"/>
                <w:numId w:val="42"/>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выявления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неточностей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или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упущений</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проектно-сметной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получившей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положительное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процессе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строительства</w:t>
            </w:r>
            <w:proofErr w:type="spellEnd"/>
            <w:r w:rsidRPr="004D655F">
              <w:rPr>
                <w:rFonts w:ascii="GHEA Grapalat" w:hAnsi="GHEA Grapalat" w:cs="Sylfaen"/>
                <w:lang w:val="en-SE"/>
              </w:rPr>
              <w:t xml:space="preserve"> — </w:t>
            </w:r>
            <w:proofErr w:type="spellStart"/>
            <w:r w:rsidRPr="004D655F">
              <w:rPr>
                <w:rFonts w:ascii="GHEA Grapalat" w:hAnsi="GHEA Grapalat" w:cs="Sylfaen"/>
                <w:lang w:val="en-SE"/>
              </w:rPr>
              <w:t>изучение</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дополнительного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доработанному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или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его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отдельным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частям</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без</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дополнительной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оплаты</w:t>
            </w:r>
            <w:proofErr w:type="spellEnd"/>
            <w:r w:rsidRPr="004D655F">
              <w:rPr>
                <w:rFonts w:ascii="GHEA Grapalat" w:hAnsi="GHEA Grapalat" w:cs="Sylfaen"/>
                <w:lang w:val="en-SE"/>
              </w:rPr>
              <w:t>.</w:t>
            </w:r>
          </w:p>
          <w:p w14:paraId="575DD3A8" w14:textId="77777777" w:rsidR="00B75036" w:rsidRPr="004D655F" w:rsidRDefault="00B75036" w:rsidP="00B75036">
            <w:pPr>
              <w:numPr>
                <w:ilvl w:val="0"/>
                <w:numId w:val="42"/>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возникновения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новых</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обстоятельств</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процессе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строительства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требующих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внесения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дополнений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или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изменений</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проектно-сметную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получившую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положительное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заключение</w:t>
            </w:r>
            <w:proofErr w:type="spellEnd"/>
            <w:r w:rsidRPr="004D655F">
              <w:rPr>
                <w:rFonts w:ascii="GHEA Grapalat" w:hAnsi="GHEA Grapalat" w:cs="Sylfaen"/>
                <w:lang w:val="en-SE"/>
              </w:rPr>
              <w:t xml:space="preserve"> — </w:t>
            </w:r>
            <w:proofErr w:type="spellStart"/>
            <w:r w:rsidRPr="004D655F">
              <w:rPr>
                <w:rFonts w:ascii="GHEA Grapalat" w:hAnsi="GHEA Grapalat" w:cs="Sylfaen"/>
                <w:lang w:val="en-SE"/>
              </w:rPr>
              <w:t>изучение</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дополнительного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доработанному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или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его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отдельным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частям</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без</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дополнительной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оплаты</w:t>
            </w:r>
            <w:proofErr w:type="spellEnd"/>
            <w:r w:rsidRPr="004D655F">
              <w:rPr>
                <w:rFonts w:ascii="GHEA Grapalat" w:hAnsi="GHEA Grapalat" w:cs="Sylfaen"/>
                <w:lang w:val="en-SE"/>
              </w:rPr>
              <w:t>.</w:t>
            </w:r>
          </w:p>
          <w:p w14:paraId="458DA9AD" w14:textId="77777777" w:rsidR="00B75036" w:rsidRPr="000F728F" w:rsidRDefault="00B75036" w:rsidP="009F09EF">
            <w:pPr>
              <w:tabs>
                <w:tab w:val="left" w:pos="270"/>
              </w:tabs>
              <w:ind w:left="270"/>
              <w:contextualSpacing/>
              <w:jc w:val="both"/>
              <w:rPr>
                <w:rFonts w:ascii="GHEA Grapalat" w:hAnsi="GHEA Grapalat" w:cs="Sylfaen"/>
                <w:lang w:val="hy-AM"/>
              </w:rPr>
            </w:pPr>
          </w:p>
        </w:tc>
      </w:tr>
      <w:tr w:rsidR="00B75036" w:rsidRPr="00366C61" w14:paraId="3269F16A" w14:textId="77777777" w:rsidTr="00B75036">
        <w:trPr>
          <w:trHeight w:val="2005"/>
        </w:trPr>
        <w:tc>
          <w:tcPr>
            <w:tcW w:w="336" w:type="pct"/>
          </w:tcPr>
          <w:p w14:paraId="00698A17" w14:textId="77777777" w:rsidR="00B75036" w:rsidRPr="000F728F" w:rsidRDefault="00B75036" w:rsidP="009F09EF">
            <w:pPr>
              <w:jc w:val="center"/>
              <w:rPr>
                <w:rFonts w:ascii="GHEA Grapalat" w:hAnsi="GHEA Grapalat" w:cs="Sylfaen"/>
                <w:highlight w:val="yellow"/>
                <w:lang w:val="hy-AM"/>
              </w:rPr>
            </w:pPr>
            <w:r w:rsidRPr="007B5F52">
              <w:rPr>
                <w:rFonts w:ascii="GHEA Grapalat" w:hAnsi="GHEA Grapalat" w:cs="Sylfaen"/>
                <w:lang w:val="hy-AM"/>
              </w:rPr>
              <w:t>3</w:t>
            </w:r>
          </w:p>
        </w:tc>
        <w:tc>
          <w:tcPr>
            <w:tcW w:w="1520" w:type="pct"/>
          </w:tcPr>
          <w:p w14:paraId="6BE34D99" w14:textId="77777777" w:rsidR="00B75036" w:rsidRPr="000F728F" w:rsidRDefault="00B75036" w:rsidP="009F09EF">
            <w:pPr>
              <w:shd w:val="clear" w:color="auto" w:fill="FFFFFF"/>
              <w:ind w:firstLine="269"/>
              <w:jc w:val="both"/>
              <w:rPr>
                <w:rFonts w:ascii="GHEA Grapalat" w:hAnsi="GHEA Grapalat" w:cs="Sylfaen"/>
                <w:lang w:val="hy-AM"/>
              </w:rPr>
            </w:pPr>
            <w:r w:rsidRPr="000F728F">
              <w:rPr>
                <w:rFonts w:ascii="GHEA Grapalat" w:hAnsi="GHEA Grapalat" w:cs="Sylfaen"/>
                <w:lang w:val="hy-AM"/>
              </w:rPr>
              <w:t>Отчет о работе консультанта и порядок приемки работ</w:t>
            </w:r>
          </w:p>
        </w:tc>
        <w:tc>
          <w:tcPr>
            <w:tcW w:w="3144" w:type="pct"/>
          </w:tcPr>
          <w:p w14:paraId="0A24DE19" w14:textId="77777777" w:rsidR="00B75036" w:rsidRPr="004D655F" w:rsidRDefault="00B75036" w:rsidP="009F09EF">
            <w:pPr>
              <w:jc w:val="both"/>
              <w:rPr>
                <w:rFonts w:ascii="GHEA Grapalat" w:hAnsi="GHEA Grapalat" w:cs="Sylfaen"/>
                <w:lang w:val="en-SE"/>
              </w:rPr>
            </w:pPr>
            <w:r w:rsidRPr="000F728F">
              <w:rPr>
                <w:rFonts w:ascii="GHEA Grapalat" w:hAnsi="GHEA Grapalat" w:cs="Sylfaen"/>
              </w:rPr>
              <w:t xml:space="preserve">Срок выполнения работ устанавливается </w:t>
            </w:r>
            <w:r w:rsidRPr="000F728F">
              <w:rPr>
                <w:rFonts w:ascii="GHEA Grapalat" w:hAnsi="GHEA Grapalat" w:cs="Sylfaen"/>
                <w:b/>
                <w:bCs/>
              </w:rPr>
              <w:t>15 рабочих дней</w:t>
            </w:r>
            <w:r w:rsidRPr="000F728F">
              <w:rPr>
                <w:rFonts w:ascii="GHEA Grapalat" w:hAnsi="GHEA Grapalat" w:cs="Sylfaen"/>
              </w:rPr>
              <w:t>.</w:t>
            </w:r>
            <w:r w:rsidRPr="000F728F">
              <w:rPr>
                <w:rFonts w:ascii="GHEA Grapalat" w:hAnsi="GHEA Grapalat" w:cs="Sylfaen"/>
              </w:rPr>
              <w:br/>
            </w:r>
            <w:proofErr w:type="spellStart"/>
            <w:r w:rsidRPr="004D655F">
              <w:rPr>
                <w:rFonts w:ascii="GHEA Grapalat" w:hAnsi="GHEA Grapalat" w:cs="Sylfaen"/>
                <w:b/>
                <w:bCs/>
                <w:lang w:val="en-SE"/>
              </w:rPr>
              <w:t>Организация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должна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представить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Заказчику</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экспертное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двух</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экземплярах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оформленных</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составленных</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в </w:t>
            </w:r>
            <w:proofErr w:type="spellStart"/>
            <w:r w:rsidRPr="004D655F">
              <w:rPr>
                <w:rFonts w:ascii="GHEA Grapalat" w:hAnsi="GHEA Grapalat" w:cs="Sylfaen"/>
                <w:b/>
                <w:bCs/>
                <w:lang w:val="en-SE"/>
              </w:rPr>
              <w:t>соответствии</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действующими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нормами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армянском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языке</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электронной</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бумажной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версиях</w:t>
            </w:r>
            <w:proofErr w:type="spellEnd"/>
            <w:r w:rsidRPr="004D655F">
              <w:rPr>
                <w:rFonts w:ascii="GHEA Grapalat" w:hAnsi="GHEA Grapalat" w:cs="Sylfaen"/>
                <w:lang w:val="en-SE"/>
              </w:rPr>
              <w:t>.</w:t>
            </w:r>
          </w:p>
          <w:p w14:paraId="43691C28" w14:textId="77777777" w:rsidR="00B75036" w:rsidRPr="000F728F" w:rsidRDefault="00B75036" w:rsidP="009F09EF">
            <w:pPr>
              <w:jc w:val="both"/>
              <w:rPr>
                <w:rFonts w:ascii="GHEA Grapalat" w:hAnsi="GHEA Grapalat" w:cs="Sylfaen"/>
                <w:lang w:val="hy-AM"/>
              </w:rPr>
            </w:pPr>
          </w:p>
        </w:tc>
      </w:tr>
    </w:tbl>
    <w:p w14:paraId="2B99A29C" w14:textId="77777777" w:rsidR="00B75036" w:rsidRPr="00B75036" w:rsidRDefault="00B75036" w:rsidP="00081D7E">
      <w:pPr>
        <w:widowControl w:val="0"/>
        <w:spacing w:after="160" w:line="360" w:lineRule="auto"/>
        <w:jc w:val="center"/>
        <w:rPr>
          <w:rFonts w:ascii="GHEA Grapalat" w:hAnsi="GHEA Grapalat"/>
          <w:b/>
          <w:i/>
        </w:rPr>
      </w:pPr>
    </w:p>
    <w:p w14:paraId="62843ED5" w14:textId="77777777" w:rsidR="00081D7E" w:rsidRPr="00CD13F3" w:rsidRDefault="00081D7E" w:rsidP="00081D7E">
      <w:pPr>
        <w:widowControl w:val="0"/>
        <w:spacing w:after="160" w:line="360" w:lineRule="auto"/>
        <w:jc w:val="center"/>
        <w:rPr>
          <w:rFonts w:ascii="GHEA Grapalat" w:hAnsi="GHEA Grapalat"/>
          <w:b/>
          <w:i/>
        </w:rPr>
      </w:pPr>
    </w:p>
    <w:p w14:paraId="2C08819C" w14:textId="77777777" w:rsidR="00081D7E" w:rsidRPr="00CD13F3" w:rsidRDefault="00081D7E" w:rsidP="00081D7E">
      <w:pPr>
        <w:widowControl w:val="0"/>
        <w:spacing w:after="160" w:line="360" w:lineRule="auto"/>
        <w:jc w:val="center"/>
        <w:rPr>
          <w:rFonts w:ascii="GHEA Grapalat" w:hAnsi="GHEA Grapalat"/>
        </w:rPr>
      </w:pPr>
    </w:p>
    <w:p w14:paraId="5D610108" w14:textId="77777777" w:rsidR="00081D7E" w:rsidRPr="00CD13F3" w:rsidRDefault="00081D7E" w:rsidP="00081D7E">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81D7E" w:rsidRPr="00AD29CE" w14:paraId="4F0B480D" w14:textId="77777777" w:rsidTr="006063AF">
        <w:trPr>
          <w:jc w:val="center"/>
        </w:trPr>
        <w:tc>
          <w:tcPr>
            <w:tcW w:w="4536" w:type="dxa"/>
          </w:tcPr>
          <w:p w14:paraId="6D71750F"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4A4A288"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___________________________</w:t>
            </w:r>
          </w:p>
          <w:p w14:paraId="2AFC0C68"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274B2D2"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1FCEF3D" w14:textId="77777777" w:rsidR="00081D7E" w:rsidRPr="00AD29CE" w:rsidRDefault="00081D7E" w:rsidP="006063AF">
            <w:pPr>
              <w:widowControl w:val="0"/>
              <w:spacing w:after="160" w:line="360" w:lineRule="auto"/>
              <w:jc w:val="center"/>
              <w:rPr>
                <w:rFonts w:ascii="GHEA Grapalat" w:hAnsi="GHEA Grapalat"/>
              </w:rPr>
            </w:pPr>
          </w:p>
        </w:tc>
        <w:tc>
          <w:tcPr>
            <w:tcW w:w="4343" w:type="dxa"/>
          </w:tcPr>
          <w:p w14:paraId="0F72E5E8"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5EABABD"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w:t>
            </w:r>
          </w:p>
          <w:p w14:paraId="590ACD1C"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E6B8CF5"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r>
    </w:tbl>
    <w:p w14:paraId="7ED80BA3" w14:textId="77777777" w:rsidR="00081D7E" w:rsidRPr="00AD29CE" w:rsidRDefault="00081D7E" w:rsidP="00081D7E">
      <w:pPr>
        <w:widowControl w:val="0"/>
        <w:spacing w:after="160" w:line="360" w:lineRule="auto"/>
        <w:jc w:val="center"/>
        <w:rPr>
          <w:rFonts w:ascii="GHEA Grapalat" w:hAnsi="GHEA Grapalat"/>
        </w:rPr>
      </w:pPr>
      <w:r w:rsidRPr="00AD29CE">
        <w:rPr>
          <w:rFonts w:ascii="GHEA Grapalat" w:hAnsi="GHEA Grapalat"/>
        </w:rPr>
        <w:br w:type="page"/>
      </w:r>
    </w:p>
    <w:p w14:paraId="3A67E583" w14:textId="77777777" w:rsidR="00081D7E" w:rsidRPr="00081D7E" w:rsidRDefault="00081D7E" w:rsidP="003B2F27">
      <w:pPr>
        <w:widowControl w:val="0"/>
        <w:spacing w:after="160" w:line="360" w:lineRule="auto"/>
        <w:jc w:val="center"/>
        <w:rPr>
          <w:rFonts w:ascii="GHEA Grapalat" w:hAnsi="GHEA Grapalat"/>
          <w:lang w:val="hy-AM"/>
        </w:rPr>
      </w:pPr>
    </w:p>
    <w:p w14:paraId="174199D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75BC0663" w14:textId="3B26AD38" w:rsidR="00A76515"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782B9F">
        <w:rPr>
          <w:rFonts w:ascii="GHEA Grapalat" w:hAnsi="GHEA Grapalat"/>
          <w:b/>
          <w:i/>
        </w:rPr>
        <w:t>HFF-GH-NPTcDzB -2025/2</w:t>
      </w:r>
    </w:p>
    <w:p w14:paraId="4AB6948F" w14:textId="0E11F2AA"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596DFD2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B968F45" w14:textId="77777777" w:rsidR="003B2F27" w:rsidRPr="00CD13F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8"/>
        <w:t>*</w:t>
      </w:r>
    </w:p>
    <w:p w14:paraId="0A0347C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2BABE767" w14:textId="77777777" w:rsidTr="005B7138">
        <w:trPr>
          <w:trHeight w:val="363"/>
          <w:jc w:val="center"/>
        </w:trPr>
        <w:tc>
          <w:tcPr>
            <w:tcW w:w="11627" w:type="dxa"/>
            <w:gridSpan w:val="16"/>
          </w:tcPr>
          <w:p w14:paraId="3AE62F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28C4C5EA" w14:textId="77777777" w:rsidTr="005B7138">
        <w:trPr>
          <w:trHeight w:val="1781"/>
          <w:jc w:val="center"/>
        </w:trPr>
        <w:tc>
          <w:tcPr>
            <w:tcW w:w="1006" w:type="dxa"/>
            <w:vAlign w:val="center"/>
          </w:tcPr>
          <w:p w14:paraId="7CD9140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EE2914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4EB71B6"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77619B4"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9"/>
              <w:t>**</w:t>
            </w:r>
          </w:p>
        </w:tc>
      </w:tr>
      <w:tr w:rsidR="003B2F27" w:rsidRPr="00F412AC" w14:paraId="0EDC3270" w14:textId="77777777" w:rsidTr="005B7138">
        <w:trPr>
          <w:trHeight w:val="742"/>
          <w:jc w:val="center"/>
        </w:trPr>
        <w:tc>
          <w:tcPr>
            <w:tcW w:w="1006" w:type="dxa"/>
          </w:tcPr>
          <w:p w14:paraId="1FE96C57" w14:textId="77777777" w:rsidR="003B2F27" w:rsidRPr="00F412AC" w:rsidRDefault="003B2F27" w:rsidP="005B7138">
            <w:pPr>
              <w:widowControl w:val="0"/>
              <w:spacing w:after="120"/>
              <w:jc w:val="center"/>
              <w:rPr>
                <w:rFonts w:ascii="GHEA Grapalat" w:hAnsi="GHEA Grapalat"/>
                <w:sz w:val="16"/>
              </w:rPr>
            </w:pPr>
          </w:p>
        </w:tc>
        <w:tc>
          <w:tcPr>
            <w:tcW w:w="1212" w:type="dxa"/>
          </w:tcPr>
          <w:p w14:paraId="58EE0046" w14:textId="77777777" w:rsidR="003B2F27" w:rsidRPr="00F412AC" w:rsidRDefault="003B2F27" w:rsidP="005B7138">
            <w:pPr>
              <w:widowControl w:val="0"/>
              <w:spacing w:after="120"/>
              <w:jc w:val="center"/>
              <w:rPr>
                <w:rFonts w:ascii="GHEA Grapalat" w:hAnsi="GHEA Grapalat"/>
                <w:sz w:val="16"/>
              </w:rPr>
            </w:pPr>
          </w:p>
        </w:tc>
        <w:tc>
          <w:tcPr>
            <w:tcW w:w="843" w:type="dxa"/>
          </w:tcPr>
          <w:p w14:paraId="3D8D5FE3"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73A454DD"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258947B"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1B44DF45"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C36107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01229122"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626680C"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A724BA9"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DCD5351"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49024678"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7564B5F"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44967D4A"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C514A6F"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35A17A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76515" w:rsidRPr="00F412AC" w14:paraId="5F6C4300" w14:textId="77777777" w:rsidTr="00A76515">
        <w:trPr>
          <w:cantSplit/>
          <w:trHeight w:val="1134"/>
          <w:jc w:val="center"/>
        </w:trPr>
        <w:tc>
          <w:tcPr>
            <w:tcW w:w="1006" w:type="dxa"/>
          </w:tcPr>
          <w:p w14:paraId="30879ADA" w14:textId="7EDA4DE7" w:rsidR="00A76515" w:rsidRPr="00F412AC" w:rsidRDefault="00A76515" w:rsidP="00A76515">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14:paraId="5D4C5E75" w14:textId="1EDE6BF3" w:rsidR="00A76515" w:rsidRPr="00F412AC" w:rsidRDefault="00A76515" w:rsidP="00A76515">
            <w:pPr>
              <w:widowControl w:val="0"/>
              <w:spacing w:after="120"/>
              <w:jc w:val="center"/>
              <w:rPr>
                <w:rFonts w:ascii="GHEA Grapalat" w:hAnsi="GHEA Grapalat"/>
                <w:sz w:val="16"/>
              </w:rPr>
            </w:pPr>
            <w:r>
              <w:rPr>
                <w:rFonts w:ascii="GHEA Grapalat" w:hAnsi="GHEA Grapalat"/>
                <w:sz w:val="18"/>
                <w:szCs w:val="18"/>
                <w:lang w:val="hy-AM"/>
              </w:rPr>
              <w:t>50531140</w:t>
            </w:r>
            <w:r w:rsidR="00F67C0F">
              <w:rPr>
                <w:rFonts w:ascii="GHEA Grapalat" w:hAnsi="GHEA Grapalat"/>
                <w:sz w:val="18"/>
                <w:szCs w:val="18"/>
                <w:lang w:val="hy-AM"/>
              </w:rPr>
              <w:t>/01</w:t>
            </w:r>
          </w:p>
        </w:tc>
        <w:tc>
          <w:tcPr>
            <w:tcW w:w="843" w:type="dxa"/>
            <w:vAlign w:val="center"/>
          </w:tcPr>
          <w:p w14:paraId="55D0905C" w14:textId="4FFA2C91" w:rsidR="00A76515" w:rsidRPr="00F412AC" w:rsidRDefault="00A76515" w:rsidP="00A76515">
            <w:pPr>
              <w:widowControl w:val="0"/>
              <w:spacing w:after="120"/>
              <w:jc w:val="center"/>
              <w:rPr>
                <w:rFonts w:ascii="GHEA Grapalat" w:hAnsi="GHEA Grapalat"/>
                <w:sz w:val="16"/>
              </w:rPr>
            </w:pPr>
            <w:r>
              <w:rPr>
                <w:rFonts w:ascii="GHEA Grapalat" w:hAnsi="GHEA Grapalat"/>
                <w:lang w:val="hy-AM"/>
              </w:rPr>
              <w:t>Экспертиза проектно-сметной документации</w:t>
            </w:r>
          </w:p>
        </w:tc>
        <w:tc>
          <w:tcPr>
            <w:tcW w:w="682" w:type="dxa"/>
            <w:textDirection w:val="btLr"/>
          </w:tcPr>
          <w:p w14:paraId="3D3EFBCE" w14:textId="6CC1706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813" w:type="dxa"/>
            <w:textDirection w:val="btLr"/>
          </w:tcPr>
          <w:p w14:paraId="344ED445" w14:textId="70C045B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563" w:type="dxa"/>
            <w:textDirection w:val="btLr"/>
          </w:tcPr>
          <w:p w14:paraId="4F322B04" w14:textId="6C3BA61C"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81" w:type="dxa"/>
            <w:textDirection w:val="btLr"/>
          </w:tcPr>
          <w:p w14:paraId="52A90B06" w14:textId="5C8E502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82" w:type="dxa"/>
            <w:textDirection w:val="btLr"/>
          </w:tcPr>
          <w:p w14:paraId="3A18C577" w14:textId="3E76885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66" w:type="dxa"/>
            <w:textDirection w:val="btLr"/>
          </w:tcPr>
          <w:p w14:paraId="635C295D" w14:textId="64762257"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01" w:type="dxa"/>
            <w:textDirection w:val="btLr"/>
          </w:tcPr>
          <w:p w14:paraId="61ABCB65" w14:textId="45C679E6"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11" w:type="dxa"/>
            <w:textDirection w:val="btLr"/>
          </w:tcPr>
          <w:p w14:paraId="16A6D023" w14:textId="185CC3CA"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871" w:type="dxa"/>
            <w:textDirection w:val="btLr"/>
          </w:tcPr>
          <w:p w14:paraId="188B9E84" w14:textId="75601157"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676" w:type="dxa"/>
            <w:textDirection w:val="btLr"/>
          </w:tcPr>
          <w:p w14:paraId="3F4CF296" w14:textId="12E36C8A"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43" w:type="dxa"/>
            <w:textDirection w:val="btLr"/>
          </w:tcPr>
          <w:p w14:paraId="06034D05" w14:textId="3DADBC0A"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11" w:type="dxa"/>
            <w:textDirection w:val="btLr"/>
          </w:tcPr>
          <w:p w14:paraId="47AE7B34" w14:textId="04AED0EB"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66" w:type="dxa"/>
            <w:textDirection w:val="btLr"/>
          </w:tcPr>
          <w:p w14:paraId="0BB95130" w14:textId="063F3BB4" w:rsidR="00A76515" w:rsidRPr="00F412AC" w:rsidRDefault="00A76515" w:rsidP="00A76515">
            <w:pPr>
              <w:widowControl w:val="0"/>
              <w:spacing w:after="120"/>
              <w:jc w:val="center"/>
              <w:rPr>
                <w:rFonts w:ascii="GHEA Grapalat" w:hAnsi="GHEA Grapalat"/>
                <w:b/>
                <w:sz w:val="16"/>
              </w:rPr>
            </w:pPr>
            <w:r>
              <w:rPr>
                <w:rFonts w:ascii="GHEA Grapalat" w:hAnsi="GHEA Grapalat" w:cs="Arial"/>
                <w:sz w:val="18"/>
                <w:szCs w:val="18"/>
                <w:u w:val="single"/>
                <w:lang w:val="hy-AM"/>
              </w:rPr>
              <w:t>100%</w:t>
            </w:r>
          </w:p>
        </w:tc>
      </w:tr>
    </w:tbl>
    <w:p w14:paraId="5753496A"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F90720A" w14:textId="77777777" w:rsidTr="005B7138">
        <w:trPr>
          <w:jc w:val="center"/>
        </w:trPr>
        <w:tc>
          <w:tcPr>
            <w:tcW w:w="4536" w:type="dxa"/>
          </w:tcPr>
          <w:p w14:paraId="31344F5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3ED54C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7F0EA4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059A04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965C95C"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0EAAFE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66B16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4557515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1D7D19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373977D"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7487768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BDB8E10" w14:textId="290B0F49"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A76515">
        <w:rPr>
          <w:rFonts w:ascii="GHEA Grapalat" w:hAnsi="GHEA Grapalat"/>
          <w:i/>
        </w:rPr>
        <w:t xml:space="preserve"> </w:t>
      </w:r>
      <w:r w:rsidR="00782B9F">
        <w:rPr>
          <w:rFonts w:ascii="GHEA Grapalat" w:hAnsi="GHEA Grapalat"/>
          <w:b/>
          <w:i/>
        </w:rPr>
        <w:t>HFF-GH-NPTcDzB -2025/2</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00E5AE1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08D4804D" w14:textId="77777777" w:rsidTr="005B7138">
        <w:trPr>
          <w:tblCellSpacing w:w="7" w:type="dxa"/>
          <w:jc w:val="center"/>
        </w:trPr>
        <w:tc>
          <w:tcPr>
            <w:tcW w:w="0" w:type="auto"/>
            <w:gridSpan w:val="2"/>
            <w:vAlign w:val="center"/>
          </w:tcPr>
          <w:p w14:paraId="06547DA1"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26431B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7C4AB9DB" w14:textId="77777777" w:rsidTr="005B7138">
        <w:trPr>
          <w:tblCellSpacing w:w="7" w:type="dxa"/>
          <w:jc w:val="center"/>
        </w:trPr>
        <w:tc>
          <w:tcPr>
            <w:tcW w:w="0" w:type="auto"/>
            <w:vAlign w:val="center"/>
          </w:tcPr>
          <w:p w14:paraId="5B4AC86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EF6639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5697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DF384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2D127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629F4E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2A46EE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93F3D8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A27507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14592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5162DD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EE82E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9C8FCB8" w14:textId="77777777" w:rsidR="003B2F27" w:rsidRPr="00AD29CE" w:rsidRDefault="003B2F27" w:rsidP="003B2F27">
      <w:pPr>
        <w:widowControl w:val="0"/>
        <w:spacing w:after="160" w:line="360" w:lineRule="auto"/>
        <w:ind w:firstLine="375"/>
        <w:rPr>
          <w:rFonts w:ascii="GHEA Grapalat" w:hAnsi="GHEA Grapalat"/>
          <w:iCs/>
          <w:color w:val="000000"/>
        </w:rPr>
      </w:pPr>
    </w:p>
    <w:p w14:paraId="0E9409EB"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604D4580"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F7024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5C26DDA7"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A123D7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8CBCF80"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DE424DD"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466F11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C3B47FB"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986609D" w14:textId="77777777" w:rsidTr="005B7138">
        <w:trPr>
          <w:jc w:val="center"/>
        </w:trPr>
        <w:tc>
          <w:tcPr>
            <w:tcW w:w="357" w:type="dxa"/>
            <w:vMerge w:val="restart"/>
            <w:vAlign w:val="center"/>
          </w:tcPr>
          <w:p w14:paraId="09455F7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456C5F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31AB4B7" w14:textId="77777777" w:rsidTr="005B7138">
        <w:trPr>
          <w:jc w:val="center"/>
        </w:trPr>
        <w:tc>
          <w:tcPr>
            <w:tcW w:w="357" w:type="dxa"/>
            <w:vMerge/>
          </w:tcPr>
          <w:p w14:paraId="6335556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01A3F9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A0732C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13457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00EE8A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470120B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15208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4FB6F15" w14:textId="77777777" w:rsidTr="005B7138">
        <w:trPr>
          <w:trHeight w:val="1105"/>
          <w:jc w:val="center"/>
        </w:trPr>
        <w:tc>
          <w:tcPr>
            <w:tcW w:w="357" w:type="dxa"/>
            <w:vMerge/>
            <w:tcBorders>
              <w:bottom w:val="single" w:sz="4" w:space="0" w:color="auto"/>
            </w:tcBorders>
          </w:tcPr>
          <w:p w14:paraId="029385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084DC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3404CA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36D573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35C2F4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132ED2D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065AA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FBC71C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B660C8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7143DE7" w14:textId="77777777" w:rsidTr="005B7138">
        <w:trPr>
          <w:jc w:val="center"/>
        </w:trPr>
        <w:tc>
          <w:tcPr>
            <w:tcW w:w="357" w:type="dxa"/>
            <w:vAlign w:val="center"/>
          </w:tcPr>
          <w:p w14:paraId="6CE162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1D9B1B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26B3AF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6C1E80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7EE32C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281EA98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3B5B54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39D7AAA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21B991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2CAF38CE" w14:textId="77777777" w:rsidTr="005B7138">
        <w:trPr>
          <w:jc w:val="center"/>
        </w:trPr>
        <w:tc>
          <w:tcPr>
            <w:tcW w:w="357" w:type="dxa"/>
          </w:tcPr>
          <w:p w14:paraId="0E97A9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6B40F5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361D52F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E04062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1B6DB4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5AA9F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4469BCB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2778B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5D875AB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5922FE04"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E77CEB9"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3590C0F" w14:textId="77777777" w:rsidTr="005B7138">
        <w:trPr>
          <w:trHeight w:val="266"/>
          <w:tblCellSpacing w:w="7" w:type="dxa"/>
          <w:jc w:val="center"/>
        </w:trPr>
        <w:tc>
          <w:tcPr>
            <w:tcW w:w="0" w:type="auto"/>
            <w:vAlign w:val="center"/>
          </w:tcPr>
          <w:p w14:paraId="45425EE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E40B47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3894EC5" w14:textId="77777777" w:rsidTr="005B7138">
        <w:trPr>
          <w:trHeight w:val="473"/>
          <w:tblCellSpacing w:w="7" w:type="dxa"/>
          <w:jc w:val="center"/>
        </w:trPr>
        <w:tc>
          <w:tcPr>
            <w:tcW w:w="0" w:type="auto"/>
            <w:vAlign w:val="center"/>
          </w:tcPr>
          <w:p w14:paraId="7A305D7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C7E52A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36BCC0"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FF3B59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E174A5F" w14:textId="77777777" w:rsidTr="005B7138">
        <w:trPr>
          <w:trHeight w:val="503"/>
          <w:tblCellSpacing w:w="7" w:type="dxa"/>
          <w:jc w:val="center"/>
        </w:trPr>
        <w:tc>
          <w:tcPr>
            <w:tcW w:w="0" w:type="auto"/>
            <w:vAlign w:val="center"/>
          </w:tcPr>
          <w:p w14:paraId="259FC64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85EB5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5A2D4EF"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2CF846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1B0DD160" w14:textId="77777777" w:rsidTr="005B7138">
        <w:trPr>
          <w:trHeight w:val="281"/>
          <w:tblCellSpacing w:w="7" w:type="dxa"/>
          <w:jc w:val="center"/>
        </w:trPr>
        <w:tc>
          <w:tcPr>
            <w:tcW w:w="0" w:type="auto"/>
            <w:vAlign w:val="center"/>
          </w:tcPr>
          <w:p w14:paraId="2E8CE80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EADC28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C26193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CA2BF9A" w14:textId="77777777" w:rsidR="003B2F27" w:rsidRDefault="003B2F27" w:rsidP="003B2F27">
      <w:pPr>
        <w:rPr>
          <w:rFonts w:ascii="GHEA Grapalat" w:hAnsi="GHEA Grapalat"/>
        </w:rPr>
      </w:pPr>
      <w:r>
        <w:rPr>
          <w:rFonts w:ascii="GHEA Grapalat" w:hAnsi="GHEA Grapalat"/>
        </w:rPr>
        <w:br w:type="page"/>
      </w:r>
    </w:p>
    <w:p w14:paraId="6A9D68C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32944F7E" w14:textId="0CD6629E" w:rsidR="00A76515" w:rsidRDefault="003B2F27" w:rsidP="003B2F27">
      <w:pPr>
        <w:widowControl w:val="0"/>
        <w:autoSpaceDE w:val="0"/>
        <w:autoSpaceDN w:val="0"/>
        <w:adjustRightInd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782B9F">
        <w:rPr>
          <w:rFonts w:ascii="GHEA Grapalat" w:hAnsi="GHEA Grapalat"/>
          <w:b/>
          <w:i/>
        </w:rPr>
        <w:t>HFF-GH-NPTcDzB -2025/2</w:t>
      </w:r>
    </w:p>
    <w:p w14:paraId="33C8D74F" w14:textId="76984CE2"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3AF8BCB4" w14:textId="77777777" w:rsidR="003B2F27" w:rsidRPr="00AD29CE" w:rsidRDefault="003B2F27" w:rsidP="003B2F27">
      <w:pPr>
        <w:widowControl w:val="0"/>
        <w:spacing w:after="160" w:line="360" w:lineRule="auto"/>
        <w:rPr>
          <w:rFonts w:ascii="GHEA Grapalat" w:hAnsi="GHEA Grapalat"/>
        </w:rPr>
      </w:pPr>
    </w:p>
    <w:p w14:paraId="736C1869"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4F157E1"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9C4FD3A"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5334D2B"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C24662D"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B70BA58"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4EA98E52"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9C5BD26"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1F64116"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F2B9A26"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C982C7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6C55D47"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90B8B4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EF53A9"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69403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CD1D60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1B5703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E9FA8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D3C020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22788BD" w14:textId="77777777" w:rsidR="003B2F27" w:rsidRPr="00AD29CE" w:rsidRDefault="003B2F27" w:rsidP="005B7138">
            <w:pPr>
              <w:widowControl w:val="0"/>
              <w:spacing w:after="120"/>
              <w:rPr>
                <w:rFonts w:ascii="GHEA Grapalat" w:hAnsi="GHEA Grapalat" w:cs="Sylfaen"/>
              </w:rPr>
            </w:pPr>
          </w:p>
        </w:tc>
      </w:tr>
      <w:tr w:rsidR="003B2F27" w:rsidRPr="00AD29CE" w14:paraId="6C3DBC7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89F82C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68724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3F5800A" w14:textId="77777777" w:rsidR="003B2F27" w:rsidRPr="00AD29CE" w:rsidRDefault="003B2F27" w:rsidP="005B7138">
            <w:pPr>
              <w:widowControl w:val="0"/>
              <w:spacing w:after="120"/>
              <w:rPr>
                <w:rFonts w:ascii="GHEA Grapalat" w:hAnsi="GHEA Grapalat" w:cs="Sylfaen"/>
              </w:rPr>
            </w:pPr>
          </w:p>
        </w:tc>
      </w:tr>
    </w:tbl>
    <w:p w14:paraId="17745AA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5C78E44" w14:textId="77777777" w:rsidR="003B2F27" w:rsidRDefault="003B2F27" w:rsidP="003B2F27">
      <w:pPr>
        <w:rPr>
          <w:rFonts w:ascii="GHEA Grapalat" w:hAnsi="GHEA Grapalat" w:cs="Sylfaen"/>
        </w:rPr>
      </w:pPr>
      <w:r>
        <w:rPr>
          <w:rFonts w:ascii="GHEA Grapalat" w:hAnsi="GHEA Grapalat" w:cs="Sylfaen"/>
        </w:rPr>
        <w:br w:type="page"/>
      </w:r>
    </w:p>
    <w:p w14:paraId="33A9A45D"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0E135F9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3E5334FF" w14:textId="77777777" w:rsidTr="005B7138">
        <w:tc>
          <w:tcPr>
            <w:tcW w:w="4785" w:type="dxa"/>
          </w:tcPr>
          <w:p w14:paraId="1846517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CAEF0A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924FDEB"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B2DEDB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53376F67" w14:textId="77777777" w:rsidTr="005B7138">
        <w:trPr>
          <w:tblCellSpacing w:w="7" w:type="dxa"/>
          <w:jc w:val="center"/>
        </w:trPr>
        <w:tc>
          <w:tcPr>
            <w:tcW w:w="0" w:type="auto"/>
            <w:vAlign w:val="center"/>
          </w:tcPr>
          <w:p w14:paraId="6C04B0E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B02CB8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546FCF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F628FE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B076CD" w14:textId="77777777" w:rsidTr="005B7138">
        <w:trPr>
          <w:tblCellSpacing w:w="7" w:type="dxa"/>
          <w:jc w:val="center"/>
        </w:trPr>
        <w:tc>
          <w:tcPr>
            <w:tcW w:w="0" w:type="auto"/>
            <w:vAlign w:val="center"/>
          </w:tcPr>
          <w:p w14:paraId="10B99E2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BF43E6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40B4DF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0BAADF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7ED1FC6" w14:textId="77777777" w:rsidTr="005B7138">
        <w:trPr>
          <w:tblCellSpacing w:w="7" w:type="dxa"/>
          <w:jc w:val="center"/>
        </w:trPr>
        <w:tc>
          <w:tcPr>
            <w:tcW w:w="0" w:type="auto"/>
            <w:vAlign w:val="center"/>
          </w:tcPr>
          <w:p w14:paraId="30CA9EC5"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839AEA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2EE894C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2BA018F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37EB906E" w14:textId="77777777" w:rsidR="008D352C" w:rsidRDefault="008D352C" w:rsidP="00B46D58">
      <w:pPr>
        <w:widowControl w:val="0"/>
        <w:spacing w:after="160"/>
        <w:ind w:left="-142" w:firstLine="142"/>
        <w:jc w:val="center"/>
        <w:rPr>
          <w:rFonts w:ascii="GHEA Grapalat" w:hAnsi="GHEA Grapalat"/>
          <w:i/>
          <w:lang w:val="en-US"/>
        </w:rPr>
      </w:pPr>
    </w:p>
    <w:p w14:paraId="6310A2BA" w14:textId="77777777" w:rsidR="00CE3DEB" w:rsidRDefault="00CE3DEB" w:rsidP="00B46D58">
      <w:pPr>
        <w:widowControl w:val="0"/>
        <w:spacing w:after="160"/>
        <w:ind w:left="-142" w:firstLine="142"/>
        <w:jc w:val="center"/>
        <w:rPr>
          <w:rFonts w:ascii="GHEA Grapalat" w:hAnsi="GHEA Grapalat"/>
          <w:i/>
          <w:lang w:val="en-US"/>
        </w:rPr>
      </w:pPr>
    </w:p>
    <w:p w14:paraId="103FA073" w14:textId="77777777" w:rsidR="00CE3DEB" w:rsidRDefault="00CE3DEB" w:rsidP="00B46D58">
      <w:pPr>
        <w:widowControl w:val="0"/>
        <w:spacing w:after="160"/>
        <w:ind w:left="-142" w:firstLine="142"/>
        <w:jc w:val="center"/>
        <w:rPr>
          <w:rFonts w:ascii="GHEA Grapalat" w:hAnsi="GHEA Grapalat"/>
          <w:i/>
          <w:lang w:val="en-US"/>
        </w:rPr>
      </w:pPr>
    </w:p>
    <w:p w14:paraId="73FB1E50" w14:textId="77777777" w:rsidR="00CE3DEB" w:rsidRDefault="00CE3DEB" w:rsidP="00B46D58">
      <w:pPr>
        <w:widowControl w:val="0"/>
        <w:spacing w:after="160"/>
        <w:ind w:left="-142" w:firstLine="142"/>
        <w:jc w:val="center"/>
        <w:rPr>
          <w:rFonts w:ascii="GHEA Grapalat" w:hAnsi="GHEA Grapalat"/>
          <w:i/>
          <w:lang w:val="en-US"/>
        </w:rPr>
      </w:pPr>
    </w:p>
    <w:p w14:paraId="03C6C84B" w14:textId="77777777" w:rsidR="00CE3DEB" w:rsidRDefault="00CE3DEB" w:rsidP="00B46D58">
      <w:pPr>
        <w:widowControl w:val="0"/>
        <w:spacing w:after="160"/>
        <w:ind w:left="-142" w:firstLine="142"/>
        <w:jc w:val="center"/>
        <w:rPr>
          <w:rFonts w:ascii="GHEA Grapalat" w:hAnsi="GHEA Grapalat"/>
          <w:i/>
          <w:lang w:val="en-US"/>
        </w:rPr>
      </w:pPr>
    </w:p>
    <w:p w14:paraId="7BFEA801" w14:textId="77777777" w:rsidR="00CE3DEB" w:rsidRDefault="00CE3DEB" w:rsidP="00B46D58">
      <w:pPr>
        <w:widowControl w:val="0"/>
        <w:spacing w:after="160"/>
        <w:ind w:left="-142" w:firstLine="142"/>
        <w:jc w:val="center"/>
        <w:rPr>
          <w:rFonts w:ascii="GHEA Grapalat" w:hAnsi="GHEA Grapalat"/>
          <w:i/>
          <w:lang w:val="en-US"/>
        </w:rPr>
      </w:pPr>
    </w:p>
    <w:p w14:paraId="7380287E" w14:textId="77777777" w:rsidR="00CE3DEB" w:rsidRDefault="00CE3DEB" w:rsidP="00B46D58">
      <w:pPr>
        <w:widowControl w:val="0"/>
        <w:spacing w:after="160"/>
        <w:ind w:left="-142" w:firstLine="142"/>
        <w:jc w:val="center"/>
        <w:rPr>
          <w:rFonts w:ascii="GHEA Grapalat" w:hAnsi="GHEA Grapalat"/>
          <w:i/>
          <w:lang w:val="en-US"/>
        </w:rPr>
      </w:pPr>
    </w:p>
    <w:p w14:paraId="169E6CFA" w14:textId="77777777" w:rsidR="00CE3DEB" w:rsidRDefault="00CE3DEB" w:rsidP="00B46D58">
      <w:pPr>
        <w:widowControl w:val="0"/>
        <w:spacing w:after="160"/>
        <w:ind w:left="-142" w:firstLine="142"/>
        <w:jc w:val="center"/>
        <w:rPr>
          <w:rFonts w:ascii="GHEA Grapalat" w:hAnsi="GHEA Grapalat"/>
          <w:i/>
          <w:lang w:val="en-US"/>
        </w:rPr>
      </w:pPr>
    </w:p>
    <w:p w14:paraId="56C76865" w14:textId="77777777" w:rsidR="00CE3DEB" w:rsidRDefault="00CE3DEB" w:rsidP="00B46D58">
      <w:pPr>
        <w:widowControl w:val="0"/>
        <w:spacing w:after="160"/>
        <w:ind w:left="-142" w:firstLine="142"/>
        <w:jc w:val="center"/>
        <w:rPr>
          <w:rFonts w:ascii="GHEA Grapalat" w:hAnsi="GHEA Grapalat"/>
          <w:i/>
          <w:lang w:val="en-US"/>
        </w:rPr>
      </w:pPr>
    </w:p>
    <w:p w14:paraId="3AFCBFA9" w14:textId="77777777" w:rsidR="00CE3DEB" w:rsidRDefault="00CE3DEB" w:rsidP="00B46D58">
      <w:pPr>
        <w:widowControl w:val="0"/>
        <w:spacing w:after="160"/>
        <w:ind w:left="-142" w:firstLine="142"/>
        <w:jc w:val="center"/>
        <w:rPr>
          <w:rFonts w:ascii="GHEA Grapalat" w:hAnsi="GHEA Grapalat"/>
          <w:i/>
          <w:lang w:val="en-US"/>
        </w:rPr>
      </w:pPr>
    </w:p>
    <w:p w14:paraId="0D518F7D" w14:textId="77777777" w:rsidR="00CE3DEB" w:rsidRDefault="00CE3DEB" w:rsidP="00B46D58">
      <w:pPr>
        <w:widowControl w:val="0"/>
        <w:spacing w:after="160"/>
        <w:ind w:left="-142" w:firstLine="142"/>
        <w:jc w:val="center"/>
        <w:rPr>
          <w:rFonts w:ascii="GHEA Grapalat" w:hAnsi="GHEA Grapalat"/>
          <w:i/>
          <w:lang w:val="en-US"/>
        </w:rPr>
      </w:pPr>
    </w:p>
    <w:p w14:paraId="0CFA60C4" w14:textId="77777777" w:rsidR="00CE3DEB" w:rsidRDefault="00CE3DEB" w:rsidP="00B46D58">
      <w:pPr>
        <w:widowControl w:val="0"/>
        <w:spacing w:after="160"/>
        <w:ind w:left="-142" w:firstLine="142"/>
        <w:jc w:val="center"/>
        <w:rPr>
          <w:rFonts w:ascii="GHEA Grapalat" w:hAnsi="GHEA Grapalat"/>
          <w:i/>
          <w:lang w:val="en-US"/>
        </w:rPr>
      </w:pPr>
    </w:p>
    <w:p w14:paraId="7C5EF513" w14:textId="77777777" w:rsidR="00CE3DEB" w:rsidRDefault="00CE3DEB" w:rsidP="00B46D58">
      <w:pPr>
        <w:widowControl w:val="0"/>
        <w:spacing w:after="160"/>
        <w:ind w:left="-142" w:firstLine="142"/>
        <w:jc w:val="center"/>
        <w:rPr>
          <w:rFonts w:ascii="GHEA Grapalat" w:hAnsi="GHEA Grapalat"/>
          <w:i/>
          <w:lang w:val="en-US"/>
        </w:rPr>
      </w:pPr>
    </w:p>
    <w:p w14:paraId="61ECCABE" w14:textId="77777777" w:rsidR="00CE3DEB" w:rsidRDefault="00CE3DEB" w:rsidP="00B46D58">
      <w:pPr>
        <w:widowControl w:val="0"/>
        <w:spacing w:after="160"/>
        <w:ind w:left="-142" w:firstLine="142"/>
        <w:jc w:val="center"/>
        <w:rPr>
          <w:rFonts w:ascii="GHEA Grapalat" w:hAnsi="GHEA Grapalat"/>
          <w:i/>
          <w:lang w:val="en-US"/>
        </w:rPr>
      </w:pPr>
    </w:p>
    <w:p w14:paraId="542ACA24" w14:textId="77777777" w:rsidR="00CE3DEB" w:rsidRDefault="00CE3DEB" w:rsidP="00B46D58">
      <w:pPr>
        <w:widowControl w:val="0"/>
        <w:spacing w:after="160"/>
        <w:ind w:left="-142" w:firstLine="142"/>
        <w:jc w:val="center"/>
        <w:rPr>
          <w:rFonts w:ascii="GHEA Grapalat" w:hAnsi="GHEA Grapalat"/>
          <w:i/>
          <w:lang w:val="en-US"/>
        </w:rPr>
      </w:pPr>
    </w:p>
    <w:p w14:paraId="0899AF3B" w14:textId="77777777" w:rsidR="00CE3DEB" w:rsidRDefault="00CE3DEB" w:rsidP="00B46D58">
      <w:pPr>
        <w:widowControl w:val="0"/>
        <w:spacing w:after="160"/>
        <w:ind w:left="-142" w:firstLine="142"/>
        <w:jc w:val="center"/>
        <w:rPr>
          <w:rFonts w:ascii="GHEA Grapalat" w:hAnsi="GHEA Grapalat"/>
          <w:i/>
          <w:lang w:val="en-US"/>
        </w:rPr>
      </w:pPr>
    </w:p>
    <w:p w14:paraId="0AE43058"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6F1F6580" w14:textId="58465E8B"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r w:rsidR="00782B9F">
        <w:rPr>
          <w:rFonts w:ascii="GHEA Grapalat" w:hAnsi="GHEA Grapalat"/>
          <w:b/>
          <w:i/>
        </w:rPr>
        <w:t>HFF-GH-NPTcDzB -2025/2</w:t>
      </w:r>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2285CEEC" w14:textId="77777777" w:rsidR="00CE3DEB" w:rsidRPr="00A33C34" w:rsidRDefault="00CE3DEB" w:rsidP="00CE3DEB">
      <w:pPr>
        <w:jc w:val="center"/>
        <w:rPr>
          <w:rFonts w:ascii="GHEA Grapalat" w:hAnsi="GHEA Grapalat" w:cs="GHEA Grapalat"/>
        </w:rPr>
      </w:pPr>
    </w:p>
    <w:p w14:paraId="025FEB1C"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34CB4D91" w14:textId="77777777" w:rsidR="00CE3DEB" w:rsidRPr="00A33C34" w:rsidRDefault="00CE3DEB" w:rsidP="00CE3DEB">
      <w:pPr>
        <w:jc w:val="center"/>
        <w:rPr>
          <w:rFonts w:ascii="GHEA Grapalat" w:hAnsi="GHEA Grapalat" w:cs="GHEA Grapalat"/>
          <w:lang w:val="hy-AM"/>
        </w:rPr>
      </w:pPr>
    </w:p>
    <w:p w14:paraId="766B7696"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3B15134"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14850359" w14:textId="77777777" w:rsidR="00CE3DEB" w:rsidRPr="00A33C34" w:rsidRDefault="00CE3DEB" w:rsidP="00CE3DEB">
      <w:pPr>
        <w:rPr>
          <w:rFonts w:ascii="GHEA Grapalat" w:hAnsi="GHEA Grapalat"/>
          <w:vertAlign w:val="superscript"/>
          <w:lang w:val="es-ES"/>
        </w:rPr>
      </w:pPr>
    </w:p>
    <w:p w14:paraId="4DDE1D6F"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D1C1CB0"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A858553"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0F587E86"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0FA8517"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5D095DA" w14:textId="77777777" w:rsidR="00CE3DEB" w:rsidRPr="00A33C34" w:rsidRDefault="00CE3DEB" w:rsidP="00CE3DEB">
      <w:pPr>
        <w:rPr>
          <w:rFonts w:ascii="GHEA Grapalat" w:hAnsi="GHEA Grapalat" w:cs="Sylfaen"/>
          <w:sz w:val="20"/>
          <w:szCs w:val="20"/>
          <w:lang w:val="es-ES"/>
        </w:rPr>
      </w:pPr>
    </w:p>
    <w:p w14:paraId="1E11A583"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260759D9" w14:textId="77777777" w:rsidR="00CE3DEB" w:rsidRPr="00A33C34" w:rsidRDefault="00CE3DEB" w:rsidP="00CE3DEB">
      <w:pPr>
        <w:jc w:val="center"/>
        <w:rPr>
          <w:rFonts w:ascii="GHEA Grapalat" w:hAnsi="GHEA Grapalat" w:cs="GHEA Grapalat"/>
          <w:lang w:val="es-ES"/>
        </w:rPr>
      </w:pPr>
    </w:p>
    <w:p w14:paraId="030EA9B6" w14:textId="77777777" w:rsidR="00CE3DEB" w:rsidRPr="00A33C34" w:rsidRDefault="00CE3DEB" w:rsidP="00CE3DEB">
      <w:pPr>
        <w:ind w:firstLine="709"/>
        <w:rPr>
          <w:lang w:val="es-ES"/>
        </w:rPr>
      </w:pPr>
    </w:p>
    <w:p w14:paraId="6491505B" w14:textId="77777777" w:rsidR="00CE3DEB" w:rsidRPr="00A33C34" w:rsidRDefault="00CE3DEB" w:rsidP="00CE3DEB">
      <w:pPr>
        <w:ind w:firstLine="709"/>
        <w:rPr>
          <w:lang w:val="es-ES"/>
        </w:rPr>
      </w:pPr>
    </w:p>
    <w:p w14:paraId="35C49777" w14:textId="77777777" w:rsidR="00CE3DEB" w:rsidRPr="00A33C34" w:rsidRDefault="00CE3DEB" w:rsidP="00CE3DEB">
      <w:pPr>
        <w:ind w:firstLine="709"/>
        <w:rPr>
          <w:lang w:val="es-ES"/>
        </w:rPr>
      </w:pPr>
    </w:p>
    <w:p w14:paraId="51F389FE"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701C658"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A22D51D"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556ADBF"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79546E05"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70DBCC3" w14:textId="77777777" w:rsidR="00CE3DEB" w:rsidRPr="00A33C34" w:rsidRDefault="00CE3DEB" w:rsidP="00CE3DEB">
      <w:pPr>
        <w:jc w:val="center"/>
        <w:rPr>
          <w:rFonts w:ascii="GHEA Grapalat" w:hAnsi="GHEA Grapalat" w:cs="Sylfaen"/>
          <w:sz w:val="16"/>
          <w:szCs w:val="16"/>
          <w:lang w:val="es-ES"/>
        </w:rPr>
      </w:pPr>
    </w:p>
    <w:p w14:paraId="250F63ED"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14:paraId="5A7941D4"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EF702" w14:textId="77777777" w:rsidR="00350225" w:rsidRDefault="00350225">
      <w:r>
        <w:separator/>
      </w:r>
    </w:p>
  </w:endnote>
  <w:endnote w:type="continuationSeparator" w:id="0">
    <w:p w14:paraId="34722A16" w14:textId="77777777" w:rsidR="00350225" w:rsidRDefault="00350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C80A28E"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4AF29" w14:textId="77777777" w:rsidR="00350225" w:rsidRDefault="00350225">
      <w:r>
        <w:separator/>
      </w:r>
    </w:p>
  </w:footnote>
  <w:footnote w:type="continuationSeparator" w:id="0">
    <w:p w14:paraId="501945B9" w14:textId="77777777" w:rsidR="00350225" w:rsidRDefault="00350225">
      <w:r>
        <w:continuationSeparator/>
      </w:r>
    </w:p>
  </w:footnote>
  <w:footnote w:id="1">
    <w:p w14:paraId="1289AA2D" w14:textId="77777777" w:rsidR="008B7AAE" w:rsidRPr="00617E69" w:rsidRDefault="008B7AA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6524954" w14:textId="77777777" w:rsidR="008B7AAE" w:rsidRPr="00CD6B60" w:rsidRDefault="008B7AA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D3F235" w14:textId="77777777" w:rsidR="008B7AAE" w:rsidRPr="001115E9" w:rsidRDefault="008B7AA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6FFBB2A" w14:textId="77777777" w:rsidR="008B7AAE" w:rsidRPr="00CD6B60" w:rsidRDefault="008B7AAE"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3BBC00EA" w14:textId="77777777" w:rsidR="008B7AAE" w:rsidRPr="00123E8B" w:rsidRDefault="008B7AAE" w:rsidP="002B51FB">
      <w:pPr>
        <w:widowControl w:val="0"/>
        <w:jc w:val="both"/>
        <w:rPr>
          <w:rFonts w:ascii="GHEA Grapalat" w:hAnsi="GHEA Grapalat"/>
          <w:i/>
          <w:sz w:val="19"/>
          <w:szCs w:val="19"/>
        </w:rPr>
      </w:pPr>
      <w:r>
        <w:rPr>
          <w:rStyle w:val="FootnoteReference"/>
          <w:rFonts w:ascii="Times Armenian" w:hAnsi="Times Armenian"/>
          <w:sz w:val="20"/>
          <w:szCs w:val="20"/>
        </w:rPr>
        <w:t>6</w:t>
      </w:r>
      <w:r>
        <w:rPr>
          <w:rFonts w:ascii="Times Armenian" w:hAnsi="Times Armenian"/>
          <w:sz w:val="20"/>
          <w:szCs w:val="20"/>
        </w:rPr>
        <w:t xml:space="preserve"> </w:t>
      </w:r>
      <w:r w:rsidRPr="00123E8B">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367BF5DD" w14:textId="77777777" w:rsidR="008B7AAE" w:rsidRPr="00123E8B" w:rsidRDefault="008B7AAE" w:rsidP="002B51FB">
      <w:pPr>
        <w:widowControl w:val="0"/>
        <w:jc w:val="both"/>
        <w:rPr>
          <w:rFonts w:ascii="GHEA Grapalat" w:hAnsi="GHEA Grapalat"/>
          <w:i/>
          <w:sz w:val="19"/>
          <w:szCs w:val="19"/>
        </w:rPr>
      </w:pPr>
      <w:r w:rsidRPr="00123E8B">
        <w:rPr>
          <w:rFonts w:ascii="GHEA Grapalat" w:hAnsi="GHEA Grapalat"/>
          <w:i/>
          <w:sz w:val="19"/>
          <w:szCs w:val="19"/>
        </w:rPr>
        <w:t xml:space="preserve">-процедура закупки организована на основании 1-ого пункта части 6 статьи 15 Закона, </w:t>
      </w:r>
    </w:p>
    <w:p w14:paraId="4C93E57E" w14:textId="77777777" w:rsidR="008B7AAE" w:rsidRPr="00123E8B" w:rsidRDefault="008B7AAE" w:rsidP="005B2723">
      <w:pPr>
        <w:widowControl w:val="0"/>
        <w:tabs>
          <w:tab w:val="left" w:pos="142"/>
        </w:tabs>
        <w:ind w:left="142" w:hanging="142"/>
        <w:jc w:val="both"/>
        <w:rPr>
          <w:rFonts w:ascii="GHEA Grapalat" w:hAnsi="GHEA Grapalat"/>
          <w:i/>
          <w:sz w:val="19"/>
          <w:szCs w:val="19"/>
        </w:rPr>
      </w:pPr>
      <w:r w:rsidRPr="00123E8B">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3">
    <w:p w14:paraId="60D7F42E" w14:textId="77777777" w:rsidR="008B7AAE" w:rsidRPr="00C24DBE" w:rsidRDefault="008B7AAE"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7BF67A5" w14:textId="77777777" w:rsidR="008B7AAE" w:rsidRPr="005838BB" w:rsidRDefault="008B7AAE" w:rsidP="00AF1F59">
      <w:pPr>
        <w:pStyle w:val="FootnoteText"/>
        <w:jc w:val="both"/>
        <w:rPr>
          <w:rFonts w:asciiTheme="minorHAnsi" w:hAnsiTheme="minorHAnsi"/>
        </w:rPr>
      </w:pPr>
    </w:p>
    <w:p w14:paraId="64F80419" w14:textId="77777777" w:rsidR="008B7AAE" w:rsidRPr="00D3436F" w:rsidRDefault="008B7AAE"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9C22726" w14:textId="77777777" w:rsidR="008B7AAE" w:rsidRPr="000811C1" w:rsidRDefault="008B7AAE">
      <w:pPr>
        <w:pStyle w:val="FootnoteText"/>
        <w:rPr>
          <w:rFonts w:asciiTheme="minorHAnsi" w:hAnsiTheme="minorHAnsi"/>
        </w:rPr>
      </w:pPr>
    </w:p>
  </w:footnote>
  <w:footnote w:id="4">
    <w:p w14:paraId="6740C15A" w14:textId="77777777" w:rsidR="008B7AAE" w:rsidRPr="00FE2AA4" w:rsidRDefault="008B7AAE">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3A467BDA" w14:textId="77777777" w:rsidR="008B7AAE" w:rsidRPr="008842CE" w:rsidRDefault="008B7AAE"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D0A3216" w14:textId="77777777" w:rsidR="008B7AAE" w:rsidRPr="000811C1" w:rsidRDefault="008B7AAE">
      <w:pPr>
        <w:pStyle w:val="FootnoteText"/>
        <w:rPr>
          <w:lang w:val="af-ZA"/>
        </w:rPr>
      </w:pPr>
    </w:p>
  </w:footnote>
  <w:footnote w:id="6">
    <w:p w14:paraId="4B30524E" w14:textId="77777777" w:rsidR="007D69E3" w:rsidRPr="00503411" w:rsidRDefault="007D69E3" w:rsidP="007D69E3">
      <w:pPr>
        <w:pStyle w:val="FootnoteText"/>
        <w:jc w:val="both"/>
        <w:rPr>
          <w:rFonts w:ascii="GHEA Grapalat" w:hAnsi="GHEA Grapalat"/>
          <w:i/>
        </w:rPr>
      </w:pPr>
      <w:r w:rsidRPr="007D69E3">
        <w:rPr>
          <w:rFonts w:ascii="GHEA Grapalat" w:hAnsi="GHEA Grapalat"/>
          <w:i/>
          <w:vertAlign w:val="superscript"/>
        </w:rPr>
        <w:t>11</w:t>
      </w:r>
      <w:r>
        <w:rPr>
          <w:rFonts w:ascii="GHEA Grapalat" w:hAnsi="GHEA Grapalat"/>
          <w:i/>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r>
        <w:rPr>
          <w:rFonts w:ascii="GHEA Grapalat" w:hAnsi="GHEA Grapalat"/>
          <w:i/>
        </w:rPr>
        <w:t>.</w:t>
      </w:r>
    </w:p>
    <w:p w14:paraId="17D24BC9" w14:textId="77777777" w:rsidR="007D69E3" w:rsidRPr="00CD2651" w:rsidDel="009A515F" w:rsidRDefault="007D69E3" w:rsidP="007D69E3">
      <w:pPr>
        <w:pStyle w:val="FootnoteText"/>
        <w:rPr>
          <w:del w:id="2" w:author="Inesa Kocharyan" w:date="2025-03-21T20:21:00Z"/>
        </w:rPr>
      </w:pPr>
    </w:p>
  </w:footnote>
  <w:footnote w:id="7">
    <w:p w14:paraId="79B22280" w14:textId="77777777" w:rsidR="008B7AAE" w:rsidRPr="00511966" w:rsidRDefault="008B7AAE"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41E28974" w14:textId="77777777" w:rsidR="008B7AAE" w:rsidRPr="00B15560" w:rsidRDefault="008B7A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ABFF1D9" w14:textId="77777777" w:rsidR="008B7AAE" w:rsidRPr="000811C1" w:rsidRDefault="008B7AAE" w:rsidP="0027573B">
      <w:pPr>
        <w:pStyle w:val="FootnoteText"/>
        <w:rPr>
          <w:rFonts w:ascii="Sylfaen" w:hAnsi="Sylfaen"/>
          <w:sz w:val="18"/>
          <w:szCs w:val="18"/>
        </w:rPr>
      </w:pPr>
    </w:p>
  </w:footnote>
  <w:footnote w:id="9">
    <w:p w14:paraId="20ADC8FB"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31702814" w14:textId="77777777" w:rsidR="008B7AAE" w:rsidRDefault="008B7AAE" w:rsidP="006B3E56">
      <w:pPr>
        <w:jc w:val="both"/>
      </w:pPr>
    </w:p>
    <w:p w14:paraId="36BE6647"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66718F"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121F4488"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494D71E" w14:textId="77777777" w:rsidR="008B7AAE" w:rsidRPr="008D64EE" w:rsidRDefault="008B7AAE" w:rsidP="006B3E56">
      <w:pPr>
        <w:pStyle w:val="FootnoteText"/>
        <w:rPr>
          <w:rFonts w:asciiTheme="minorHAnsi" w:hAnsiTheme="minorHAnsi"/>
        </w:rPr>
      </w:pPr>
    </w:p>
  </w:footnote>
  <w:footnote w:id="11">
    <w:p w14:paraId="6D0D7F33" w14:textId="77777777" w:rsidR="008B7AAE" w:rsidRDefault="008B7AAE" w:rsidP="002B66A2">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39D5B78C" w14:textId="77777777" w:rsidR="008B7AAE" w:rsidRDefault="008B7AAE" w:rsidP="002B66A2">
      <w:pPr>
        <w:pStyle w:val="FootnoteText"/>
        <w:rPr>
          <w:ins w:id="8" w:author="Inesa Kocharyan" w:date="2025-03-21T20:34:00Z"/>
          <w:rFonts w:ascii="GHEA Grapalat" w:hAnsi="GHEA Grapalat"/>
          <w:i/>
        </w:rPr>
      </w:pPr>
    </w:p>
    <w:p w14:paraId="56EF3E9D" w14:textId="77777777" w:rsidR="008B7AAE" w:rsidRDefault="008B7AAE" w:rsidP="002B66A2">
      <w:pPr>
        <w:pStyle w:val="FootnoteText"/>
        <w:rPr>
          <w:ins w:id="9" w:author="Inesa Kocharyan" w:date="2025-03-21T20:34:00Z"/>
          <w:rFonts w:ascii="GHEA Grapalat" w:hAnsi="GHEA Grapalat"/>
          <w:i/>
        </w:rPr>
      </w:pPr>
    </w:p>
    <w:p w14:paraId="3341F530" w14:textId="77777777" w:rsidR="008B7AAE" w:rsidRDefault="008B7AAE" w:rsidP="002B66A2">
      <w:pPr>
        <w:pStyle w:val="FootnoteText"/>
        <w:rPr>
          <w:ins w:id="10" w:author="Inesa Kocharyan" w:date="2025-03-21T20:34:00Z"/>
          <w:rFonts w:ascii="GHEA Grapalat" w:hAnsi="GHEA Grapalat"/>
          <w:i/>
        </w:rPr>
      </w:pPr>
    </w:p>
    <w:p w14:paraId="0467F859" w14:textId="77777777" w:rsidR="008B7AAE" w:rsidRDefault="008B7AAE" w:rsidP="002B66A2">
      <w:pPr>
        <w:pStyle w:val="FootnoteText"/>
        <w:rPr>
          <w:ins w:id="11" w:author="Inesa Kocharyan" w:date="2025-03-21T20:34:00Z"/>
          <w:rFonts w:ascii="GHEA Grapalat" w:hAnsi="GHEA Grapalat"/>
          <w:i/>
        </w:rPr>
      </w:pPr>
    </w:p>
    <w:p w14:paraId="23AF33DE" w14:textId="77777777" w:rsidR="008B7AAE" w:rsidRDefault="008B7AAE" w:rsidP="002B66A2">
      <w:pPr>
        <w:pStyle w:val="FootnoteText"/>
        <w:rPr>
          <w:ins w:id="12" w:author="Inesa Kocharyan" w:date="2025-03-21T20:34:00Z"/>
          <w:rFonts w:ascii="GHEA Grapalat" w:hAnsi="GHEA Grapalat"/>
          <w:i/>
        </w:rPr>
      </w:pPr>
    </w:p>
    <w:p w14:paraId="136594B5" w14:textId="77777777" w:rsidR="008B7AAE" w:rsidRDefault="008B7AAE" w:rsidP="002B66A2">
      <w:pPr>
        <w:pStyle w:val="FootnoteText"/>
        <w:rPr>
          <w:ins w:id="13" w:author="Inesa Kocharyan" w:date="2025-03-21T20:34:00Z"/>
          <w:rFonts w:ascii="GHEA Grapalat" w:hAnsi="GHEA Grapalat"/>
          <w:i/>
        </w:rPr>
      </w:pPr>
    </w:p>
    <w:p w14:paraId="3B069B0D" w14:textId="77777777" w:rsidR="008B7AAE" w:rsidRDefault="008B7AAE" w:rsidP="002B66A2">
      <w:pPr>
        <w:pStyle w:val="FootnoteText"/>
        <w:rPr>
          <w:ins w:id="14" w:author="Inesa Kocharyan" w:date="2025-03-21T20:34:00Z"/>
          <w:rFonts w:ascii="GHEA Grapalat" w:hAnsi="GHEA Grapalat"/>
          <w:i/>
        </w:rPr>
      </w:pPr>
    </w:p>
    <w:p w14:paraId="07771D83" w14:textId="77777777" w:rsidR="008B7AAE" w:rsidRDefault="008B7AAE" w:rsidP="002B66A2">
      <w:pPr>
        <w:pStyle w:val="FootnoteText"/>
        <w:rPr>
          <w:ins w:id="15" w:author="Inesa Kocharyan" w:date="2025-03-21T20:34:00Z"/>
          <w:rFonts w:ascii="GHEA Grapalat" w:hAnsi="GHEA Grapalat"/>
          <w:i/>
        </w:rPr>
      </w:pPr>
    </w:p>
    <w:p w14:paraId="7FB3F19E" w14:textId="77777777" w:rsidR="008B7AAE" w:rsidRDefault="008B7AAE" w:rsidP="002B66A2">
      <w:pPr>
        <w:pStyle w:val="FootnoteText"/>
        <w:rPr>
          <w:ins w:id="16" w:author="Inesa Kocharyan" w:date="2025-03-21T20:34:00Z"/>
          <w:rFonts w:ascii="GHEA Grapalat" w:hAnsi="GHEA Grapalat"/>
          <w:i/>
        </w:rPr>
      </w:pPr>
    </w:p>
    <w:p w14:paraId="35494218" w14:textId="77777777" w:rsidR="008B7AAE" w:rsidRDefault="008B7AAE" w:rsidP="002B66A2">
      <w:pPr>
        <w:pStyle w:val="FootnoteText"/>
        <w:rPr>
          <w:ins w:id="17" w:author="Inesa Kocharyan" w:date="2025-03-21T20:34:00Z"/>
          <w:rFonts w:ascii="GHEA Grapalat" w:hAnsi="GHEA Grapalat"/>
          <w:i/>
        </w:rPr>
      </w:pPr>
    </w:p>
    <w:p w14:paraId="56796AC2" w14:textId="77777777" w:rsidR="008B7AAE" w:rsidRDefault="008B7AAE" w:rsidP="002B66A2">
      <w:pPr>
        <w:pStyle w:val="FootnoteText"/>
        <w:rPr>
          <w:ins w:id="18" w:author="Inesa Kocharyan" w:date="2025-03-21T20:34:00Z"/>
          <w:rFonts w:ascii="GHEA Grapalat" w:hAnsi="GHEA Grapalat"/>
          <w:i/>
        </w:rPr>
      </w:pPr>
    </w:p>
    <w:p w14:paraId="0B017EBA" w14:textId="77777777" w:rsidR="008B7AAE" w:rsidRDefault="008B7AAE" w:rsidP="002B66A2">
      <w:pPr>
        <w:pStyle w:val="FootnoteText"/>
        <w:rPr>
          <w:ins w:id="19" w:author="Inesa Kocharyan" w:date="2025-03-21T20:34:00Z"/>
          <w:rFonts w:ascii="GHEA Grapalat" w:hAnsi="GHEA Grapalat"/>
          <w:i/>
        </w:rPr>
      </w:pPr>
    </w:p>
    <w:p w14:paraId="53676EC6" w14:textId="77777777" w:rsidR="008B7AAE" w:rsidRDefault="008B7AAE" w:rsidP="002B66A2">
      <w:pPr>
        <w:pStyle w:val="FootnoteText"/>
        <w:rPr>
          <w:ins w:id="20" w:author="Inesa Kocharyan" w:date="2025-03-21T20:34:00Z"/>
          <w:rFonts w:ascii="GHEA Grapalat" w:hAnsi="GHEA Grapalat"/>
          <w:i/>
        </w:rPr>
      </w:pPr>
    </w:p>
    <w:p w14:paraId="42118D87" w14:textId="77777777" w:rsidR="008B7AAE" w:rsidRDefault="008B7AAE" w:rsidP="002B66A2">
      <w:pPr>
        <w:pStyle w:val="FootnoteText"/>
        <w:rPr>
          <w:ins w:id="21" w:author="Inesa Kocharyan" w:date="2025-03-21T20:34:00Z"/>
          <w:rFonts w:ascii="GHEA Grapalat" w:hAnsi="GHEA Grapalat"/>
          <w:i/>
        </w:rPr>
      </w:pPr>
    </w:p>
    <w:p w14:paraId="366F4797" w14:textId="77777777" w:rsidR="008B7AAE" w:rsidRDefault="008B7AAE" w:rsidP="002B66A2">
      <w:pPr>
        <w:pStyle w:val="FootnoteText"/>
        <w:rPr>
          <w:ins w:id="22" w:author="Inesa Kocharyan" w:date="2025-03-21T20:34:00Z"/>
          <w:rFonts w:ascii="GHEA Grapalat" w:hAnsi="GHEA Grapalat"/>
          <w:i/>
        </w:rPr>
      </w:pPr>
    </w:p>
    <w:p w14:paraId="661A33A3" w14:textId="77777777" w:rsidR="008B7AAE" w:rsidRDefault="008B7AAE" w:rsidP="002B66A2">
      <w:pPr>
        <w:pStyle w:val="FootnoteText"/>
        <w:rPr>
          <w:ins w:id="23" w:author="Inesa Kocharyan" w:date="2025-03-21T20:34:00Z"/>
          <w:rFonts w:ascii="GHEA Grapalat" w:hAnsi="GHEA Grapalat"/>
          <w:i/>
        </w:rPr>
      </w:pPr>
    </w:p>
    <w:p w14:paraId="163BCE82" w14:textId="77777777" w:rsidR="008B7AAE" w:rsidRDefault="008B7AAE" w:rsidP="002B66A2">
      <w:pPr>
        <w:pStyle w:val="FootnoteText"/>
        <w:rPr>
          <w:ins w:id="24" w:author="Inesa Kocharyan" w:date="2025-03-21T20:34:00Z"/>
          <w:rFonts w:ascii="GHEA Grapalat" w:hAnsi="GHEA Grapalat"/>
          <w:i/>
        </w:rPr>
      </w:pPr>
    </w:p>
    <w:p w14:paraId="0F6DFFFC" w14:textId="77777777" w:rsidR="008B7AAE" w:rsidRPr="00A25D1B" w:rsidRDefault="008B7AAE" w:rsidP="002B66A2">
      <w:pPr>
        <w:pStyle w:val="FootnoteText"/>
        <w:rPr>
          <w:ins w:id="25" w:author="Inesa Kocharyan" w:date="2025-03-21T20:32:00Z"/>
        </w:rPr>
      </w:pPr>
    </w:p>
  </w:footnote>
  <w:footnote w:id="12">
    <w:p w14:paraId="49D11167" w14:textId="77777777" w:rsidR="00A80FC4" w:rsidRDefault="00A80FC4" w:rsidP="00A80FC4">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49565C5" w14:textId="77777777" w:rsidR="00A80FC4" w:rsidRDefault="00A80FC4" w:rsidP="00A80FC4">
      <w:pPr>
        <w:pStyle w:val="FootnoteText"/>
        <w:rPr>
          <w:ins w:id="26" w:author="Inesa Kocharyan" w:date="2025-03-21T20:34:00Z"/>
          <w:rFonts w:ascii="GHEA Grapalat" w:hAnsi="GHEA Grapalat"/>
          <w:i/>
        </w:rPr>
      </w:pPr>
    </w:p>
    <w:p w14:paraId="226E301A" w14:textId="77777777" w:rsidR="00A80FC4" w:rsidRDefault="00A80FC4" w:rsidP="00A80FC4">
      <w:pPr>
        <w:pStyle w:val="FootnoteText"/>
        <w:rPr>
          <w:ins w:id="27" w:author="Inesa Kocharyan" w:date="2025-03-21T20:34:00Z"/>
          <w:rFonts w:ascii="GHEA Grapalat" w:hAnsi="GHEA Grapalat"/>
          <w:i/>
        </w:rPr>
      </w:pPr>
    </w:p>
    <w:p w14:paraId="783820E5" w14:textId="77777777" w:rsidR="00A80FC4" w:rsidRDefault="00A80FC4" w:rsidP="00A80FC4">
      <w:pPr>
        <w:pStyle w:val="FootnoteText"/>
        <w:rPr>
          <w:ins w:id="28" w:author="Inesa Kocharyan" w:date="2025-03-21T20:34:00Z"/>
          <w:rFonts w:ascii="GHEA Grapalat" w:hAnsi="GHEA Grapalat"/>
          <w:i/>
        </w:rPr>
      </w:pPr>
    </w:p>
    <w:p w14:paraId="1C52EE06" w14:textId="77777777" w:rsidR="00A80FC4" w:rsidRDefault="00A80FC4" w:rsidP="00A80FC4">
      <w:pPr>
        <w:pStyle w:val="FootnoteText"/>
        <w:rPr>
          <w:ins w:id="29" w:author="Inesa Kocharyan" w:date="2025-03-21T20:34:00Z"/>
          <w:rFonts w:ascii="GHEA Grapalat" w:hAnsi="GHEA Grapalat"/>
          <w:i/>
        </w:rPr>
      </w:pPr>
    </w:p>
    <w:p w14:paraId="34822755" w14:textId="77777777" w:rsidR="00A80FC4" w:rsidRDefault="00A80FC4" w:rsidP="00A80FC4">
      <w:pPr>
        <w:pStyle w:val="FootnoteText"/>
        <w:rPr>
          <w:ins w:id="30" w:author="Inesa Kocharyan" w:date="2025-03-21T20:34:00Z"/>
          <w:rFonts w:ascii="GHEA Grapalat" w:hAnsi="GHEA Grapalat"/>
          <w:i/>
        </w:rPr>
      </w:pPr>
    </w:p>
    <w:p w14:paraId="002BC8D7" w14:textId="77777777" w:rsidR="00A80FC4" w:rsidRDefault="00A80FC4" w:rsidP="00A80FC4">
      <w:pPr>
        <w:pStyle w:val="FootnoteText"/>
        <w:rPr>
          <w:ins w:id="31" w:author="Inesa Kocharyan" w:date="2025-03-21T20:34:00Z"/>
          <w:rFonts w:ascii="GHEA Grapalat" w:hAnsi="GHEA Grapalat"/>
          <w:i/>
        </w:rPr>
      </w:pPr>
    </w:p>
    <w:p w14:paraId="2AC4953B" w14:textId="77777777" w:rsidR="00A80FC4" w:rsidRDefault="00A80FC4" w:rsidP="00A80FC4">
      <w:pPr>
        <w:pStyle w:val="FootnoteText"/>
        <w:rPr>
          <w:ins w:id="32" w:author="Inesa Kocharyan" w:date="2025-03-21T20:34:00Z"/>
          <w:rFonts w:ascii="GHEA Grapalat" w:hAnsi="GHEA Grapalat"/>
          <w:i/>
        </w:rPr>
      </w:pPr>
    </w:p>
    <w:p w14:paraId="529DC9F5" w14:textId="77777777" w:rsidR="00A80FC4" w:rsidRDefault="00A80FC4" w:rsidP="00A80FC4">
      <w:pPr>
        <w:pStyle w:val="FootnoteText"/>
        <w:rPr>
          <w:ins w:id="33" w:author="Inesa Kocharyan" w:date="2025-03-21T20:34:00Z"/>
          <w:rFonts w:ascii="GHEA Grapalat" w:hAnsi="GHEA Grapalat"/>
          <w:i/>
        </w:rPr>
      </w:pPr>
    </w:p>
    <w:p w14:paraId="0A5995D9" w14:textId="77777777" w:rsidR="00A80FC4" w:rsidRDefault="00A80FC4" w:rsidP="00A80FC4">
      <w:pPr>
        <w:pStyle w:val="FootnoteText"/>
        <w:rPr>
          <w:ins w:id="34" w:author="Inesa Kocharyan" w:date="2025-03-21T20:34:00Z"/>
          <w:rFonts w:ascii="GHEA Grapalat" w:hAnsi="GHEA Grapalat"/>
          <w:i/>
        </w:rPr>
      </w:pPr>
    </w:p>
    <w:p w14:paraId="29D65124" w14:textId="77777777" w:rsidR="00A80FC4" w:rsidRDefault="00A80FC4" w:rsidP="00A80FC4">
      <w:pPr>
        <w:pStyle w:val="FootnoteText"/>
        <w:rPr>
          <w:ins w:id="35" w:author="Inesa Kocharyan" w:date="2025-03-21T20:34:00Z"/>
          <w:rFonts w:ascii="GHEA Grapalat" w:hAnsi="GHEA Grapalat"/>
          <w:i/>
        </w:rPr>
      </w:pPr>
    </w:p>
    <w:p w14:paraId="1DF3AB78" w14:textId="77777777" w:rsidR="00A80FC4" w:rsidRDefault="00A80FC4" w:rsidP="00A80FC4">
      <w:pPr>
        <w:pStyle w:val="FootnoteText"/>
        <w:rPr>
          <w:ins w:id="36" w:author="Inesa Kocharyan" w:date="2025-03-21T20:34:00Z"/>
          <w:rFonts w:ascii="GHEA Grapalat" w:hAnsi="GHEA Grapalat"/>
          <w:i/>
        </w:rPr>
      </w:pPr>
    </w:p>
    <w:p w14:paraId="2805E8D2" w14:textId="77777777" w:rsidR="00A80FC4" w:rsidRDefault="00A80FC4" w:rsidP="00A80FC4">
      <w:pPr>
        <w:pStyle w:val="FootnoteText"/>
        <w:rPr>
          <w:ins w:id="37" w:author="Inesa Kocharyan" w:date="2025-03-21T20:34:00Z"/>
          <w:rFonts w:ascii="GHEA Grapalat" w:hAnsi="GHEA Grapalat"/>
          <w:i/>
        </w:rPr>
      </w:pPr>
    </w:p>
    <w:p w14:paraId="05C18C0C" w14:textId="77777777" w:rsidR="00A80FC4" w:rsidRDefault="00A80FC4" w:rsidP="00A80FC4">
      <w:pPr>
        <w:pStyle w:val="FootnoteText"/>
        <w:rPr>
          <w:ins w:id="38" w:author="Inesa Kocharyan" w:date="2025-03-21T20:34:00Z"/>
          <w:rFonts w:ascii="GHEA Grapalat" w:hAnsi="GHEA Grapalat"/>
          <w:i/>
        </w:rPr>
      </w:pPr>
    </w:p>
    <w:p w14:paraId="6D264DF9" w14:textId="77777777" w:rsidR="00A80FC4" w:rsidRDefault="00A80FC4" w:rsidP="00A80FC4">
      <w:pPr>
        <w:pStyle w:val="FootnoteText"/>
        <w:rPr>
          <w:ins w:id="39" w:author="Inesa Kocharyan" w:date="2025-03-21T20:34:00Z"/>
          <w:rFonts w:ascii="GHEA Grapalat" w:hAnsi="GHEA Grapalat"/>
          <w:i/>
        </w:rPr>
      </w:pPr>
    </w:p>
    <w:p w14:paraId="718A2A56" w14:textId="77777777" w:rsidR="00A80FC4" w:rsidRDefault="00A80FC4" w:rsidP="00A80FC4">
      <w:pPr>
        <w:pStyle w:val="FootnoteText"/>
        <w:rPr>
          <w:ins w:id="40" w:author="Inesa Kocharyan" w:date="2025-03-21T20:34:00Z"/>
          <w:rFonts w:ascii="GHEA Grapalat" w:hAnsi="GHEA Grapalat"/>
          <w:i/>
        </w:rPr>
      </w:pPr>
    </w:p>
    <w:p w14:paraId="5C872033" w14:textId="77777777" w:rsidR="00A80FC4" w:rsidRDefault="00A80FC4" w:rsidP="00A80FC4">
      <w:pPr>
        <w:pStyle w:val="FootnoteText"/>
        <w:rPr>
          <w:ins w:id="41" w:author="Inesa Kocharyan" w:date="2025-03-21T20:34:00Z"/>
          <w:rFonts w:ascii="GHEA Grapalat" w:hAnsi="GHEA Grapalat"/>
          <w:i/>
        </w:rPr>
      </w:pPr>
    </w:p>
    <w:p w14:paraId="46EB2137" w14:textId="77777777" w:rsidR="00A80FC4" w:rsidRDefault="00A80FC4" w:rsidP="00A80FC4">
      <w:pPr>
        <w:pStyle w:val="FootnoteText"/>
        <w:rPr>
          <w:ins w:id="42" w:author="Inesa Kocharyan" w:date="2025-03-21T20:34:00Z"/>
          <w:rFonts w:ascii="GHEA Grapalat" w:hAnsi="GHEA Grapalat"/>
          <w:i/>
        </w:rPr>
      </w:pPr>
    </w:p>
    <w:p w14:paraId="456608E8" w14:textId="77777777" w:rsidR="00A80FC4" w:rsidRPr="00A25D1B" w:rsidRDefault="00A80FC4" w:rsidP="00A80FC4">
      <w:pPr>
        <w:pStyle w:val="FootnoteText"/>
        <w:rPr>
          <w:ins w:id="43" w:author="Inesa Kocharyan" w:date="2025-03-21T20:32:00Z"/>
        </w:rPr>
      </w:pPr>
    </w:p>
  </w:footnote>
  <w:footnote w:id="13">
    <w:p w14:paraId="2BF59168"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6D8088B" w14:textId="77777777" w:rsidR="008B7AAE" w:rsidRPr="00D3436F" w:rsidRDefault="008B7AAE">
      <w:pPr>
        <w:pStyle w:val="FootnoteText"/>
        <w:rPr>
          <w:lang w:val="es-ES"/>
        </w:rPr>
      </w:pPr>
    </w:p>
  </w:footnote>
  <w:footnote w:id="14">
    <w:p w14:paraId="70772D46" w14:textId="77777777" w:rsidR="008B7AAE" w:rsidRPr="008842CE"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710DA61" w14:textId="77777777" w:rsidR="008B7AAE" w:rsidRPr="008842CE" w:rsidRDefault="008B7AAE" w:rsidP="000A214C">
      <w:pPr>
        <w:pStyle w:val="FootnoteText"/>
        <w:jc w:val="both"/>
        <w:rPr>
          <w:rFonts w:ascii="GHEA Grapalat" w:hAnsi="GHEA Grapalat"/>
        </w:rPr>
      </w:pPr>
    </w:p>
  </w:footnote>
  <w:footnote w:id="15">
    <w:p w14:paraId="4C969022" w14:textId="77777777" w:rsidR="008B7AAE" w:rsidRPr="008842CE" w:rsidRDefault="008B7AAE" w:rsidP="000A214C">
      <w:pPr>
        <w:pStyle w:val="FootnoteText"/>
        <w:jc w:val="both"/>
      </w:pPr>
    </w:p>
  </w:footnote>
  <w:footnote w:id="16">
    <w:p w14:paraId="47243A79" w14:textId="77777777" w:rsidR="008B7AAE" w:rsidRPr="00217344" w:rsidRDefault="008B7AAE" w:rsidP="00131F0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53E410CB"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F65179B" w14:textId="77777777" w:rsidR="008B7AAE" w:rsidRPr="002A1F5A" w:rsidRDefault="008B7AAE"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144789AD" w14:textId="77777777" w:rsidR="008B7AAE" w:rsidRPr="002A1F5A" w:rsidRDefault="008B7AAE" w:rsidP="003B2F27">
      <w:pPr>
        <w:pStyle w:val="FootnoteText"/>
        <w:jc w:val="both"/>
        <w:rPr>
          <w:rFonts w:asciiTheme="minorHAnsi" w:hAnsiTheme="minorHAnsi"/>
        </w:rPr>
      </w:pPr>
    </w:p>
  </w:footnote>
  <w:footnote w:id="18">
    <w:p w14:paraId="177968C6" w14:textId="77777777" w:rsidR="008B7AAE" w:rsidRPr="002A7C6E" w:rsidRDefault="008B7AAE"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7B52CE1" w14:textId="77777777" w:rsidR="008B7AAE" w:rsidRPr="00D81E0E" w:rsidRDefault="008B7AA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9">
    <w:p w14:paraId="6C876903"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21D4778D" w14:textId="77777777" w:rsidR="008B7AAE" w:rsidRPr="006F5F33" w:rsidRDefault="008B7AA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1">
    <w:p w14:paraId="6EFB1F95" w14:textId="77777777" w:rsidR="008B7AAE" w:rsidRPr="00EB336B" w:rsidRDefault="008B7AAE"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2F77C49" w14:textId="77777777" w:rsidR="008B7AAE" w:rsidRDefault="008B7AAE" w:rsidP="003B2F27">
      <w:pPr>
        <w:pStyle w:val="FootnoteText"/>
        <w:rPr>
          <w:rFonts w:asciiTheme="minorHAnsi" w:hAnsiTheme="minorHAnsi"/>
        </w:rPr>
      </w:pPr>
    </w:p>
    <w:p w14:paraId="5B67B863" w14:textId="77777777" w:rsidR="008B7AAE" w:rsidRPr="008F6EF8" w:rsidRDefault="008B7AAE"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35198CD3" w14:textId="77777777" w:rsidR="008B7AAE" w:rsidRPr="00576D9C" w:rsidRDefault="008B7AAE" w:rsidP="003B2F27">
      <w:pPr>
        <w:pStyle w:val="FootnoteText"/>
        <w:rPr>
          <w:rFonts w:asciiTheme="minorHAnsi" w:hAnsiTheme="minorHAnsi"/>
        </w:rPr>
      </w:pPr>
    </w:p>
  </w:footnote>
  <w:footnote w:id="22">
    <w:p w14:paraId="303C52D8" w14:textId="77777777" w:rsidR="008B7AAE" w:rsidRPr="00892F7F" w:rsidRDefault="008B7AAE"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542FA4B" w14:textId="77777777" w:rsidR="008B7AAE" w:rsidRPr="0013046C" w:rsidRDefault="008B7AAE"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4588D035" w14:textId="77777777" w:rsidR="008B7AAE" w:rsidRPr="0013046C" w:rsidRDefault="008B7AAE"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CA86D9A" w14:textId="77777777" w:rsidR="008B7AAE" w:rsidRPr="006F5F33" w:rsidRDefault="008B7AAE"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B7AAE" w:rsidRPr="00552B23" w14:paraId="669D216E" w14:textId="77777777" w:rsidTr="00E3441C">
        <w:tc>
          <w:tcPr>
            <w:tcW w:w="2631" w:type="dxa"/>
          </w:tcPr>
          <w:p w14:paraId="5481797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61CF5B7"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200B2528"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8B7AAE" w:rsidRPr="00552B23" w14:paraId="25C20695" w14:textId="77777777" w:rsidTr="00E3441C">
        <w:tc>
          <w:tcPr>
            <w:tcW w:w="2631" w:type="dxa"/>
          </w:tcPr>
          <w:p w14:paraId="3518781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6C4D3B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7FBE66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767A9EED" w14:textId="77777777" w:rsidTr="00E3441C">
        <w:tc>
          <w:tcPr>
            <w:tcW w:w="2631" w:type="dxa"/>
          </w:tcPr>
          <w:p w14:paraId="1F8358D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CF3503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6D587B2F"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5164EC46" w14:textId="77777777" w:rsidTr="00E3441C">
        <w:tc>
          <w:tcPr>
            <w:tcW w:w="2631" w:type="dxa"/>
          </w:tcPr>
          <w:p w14:paraId="592FD6D1"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1B50FF59"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D60B0A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2ED54905" w14:textId="77777777" w:rsidTr="00E3441C">
        <w:tc>
          <w:tcPr>
            <w:tcW w:w="2631" w:type="dxa"/>
          </w:tcPr>
          <w:p w14:paraId="27C926D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6AE34DFB"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D33948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bl>
    <w:p w14:paraId="475F2014" w14:textId="77777777" w:rsidR="008B7AAE" w:rsidRPr="006F5F33" w:rsidRDefault="008B7AAE"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75E823F" w14:textId="77777777" w:rsidR="008B7AAE" w:rsidRPr="00576D9C" w:rsidRDefault="008B7AAE" w:rsidP="003B2F27">
      <w:pPr>
        <w:pStyle w:val="FootnoteText"/>
        <w:jc w:val="both"/>
        <w:rPr>
          <w:rFonts w:ascii="GHEA Grapalat" w:hAnsi="GHEA Grapalat"/>
          <w:lang w:val="hy-AM"/>
        </w:rPr>
      </w:pPr>
    </w:p>
  </w:footnote>
  <w:footnote w:id="23">
    <w:p w14:paraId="6FB782B3" w14:textId="77777777" w:rsidR="008B7AAE" w:rsidRPr="006F5F33" w:rsidRDefault="008B7AAE"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6E1E08BB"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1141E9F1"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6">
    <w:p w14:paraId="28B88DB5" w14:textId="77777777" w:rsidR="008B7AAE" w:rsidRPr="00E40AC8" w:rsidRDefault="008B7AAE"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7">
    <w:p w14:paraId="4B211359" w14:textId="77777777" w:rsidR="008B7AAE" w:rsidRPr="00E40AC8" w:rsidRDefault="008B7AAE"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8">
    <w:p w14:paraId="4EF018D2"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BF501CF" w14:textId="77777777" w:rsidR="008B7AAE" w:rsidRPr="00CA2754" w:rsidRDefault="008B7AAE" w:rsidP="003B2F27">
      <w:pPr>
        <w:pStyle w:val="FootnoteText"/>
        <w:jc w:val="both"/>
        <w:rPr>
          <w:sz w:val="2"/>
          <w:szCs w:val="2"/>
        </w:rPr>
      </w:pPr>
    </w:p>
  </w:footnote>
  <w:footnote w:id="29">
    <w:p w14:paraId="31535404" w14:textId="77777777" w:rsidR="008B7AAE" w:rsidRPr="00CA2754" w:rsidRDefault="008B7AA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321B1"/>
    <w:multiLevelType w:val="multilevel"/>
    <w:tmpl w:val="8378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3C28E3"/>
    <w:multiLevelType w:val="multilevel"/>
    <w:tmpl w:val="764C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1EC197F"/>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D240B37"/>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3987ADE"/>
    <w:multiLevelType w:val="multilevel"/>
    <w:tmpl w:val="CB9802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3"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1A25E5A"/>
    <w:multiLevelType w:val="multilevel"/>
    <w:tmpl w:val="D2EA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C51709"/>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61974640">
    <w:abstractNumId w:val="25"/>
  </w:num>
  <w:num w:numId="2" w16cid:durableId="1937128233">
    <w:abstractNumId w:val="12"/>
  </w:num>
  <w:num w:numId="3" w16cid:durableId="989558291">
    <w:abstractNumId w:val="24"/>
  </w:num>
  <w:num w:numId="4" w16cid:durableId="1154297408">
    <w:abstractNumId w:val="19"/>
  </w:num>
  <w:num w:numId="5" w16cid:durableId="882714513">
    <w:abstractNumId w:val="30"/>
  </w:num>
  <w:num w:numId="6" w16cid:durableId="1272317740">
    <w:abstractNumId w:val="25"/>
    <w:lvlOverride w:ilvl="0">
      <w:startOverride w:val="1"/>
    </w:lvlOverride>
    <w:lvlOverride w:ilvl="1"/>
    <w:lvlOverride w:ilvl="2"/>
    <w:lvlOverride w:ilvl="3"/>
    <w:lvlOverride w:ilvl="4"/>
    <w:lvlOverride w:ilvl="5"/>
    <w:lvlOverride w:ilvl="6"/>
    <w:lvlOverride w:ilvl="7"/>
    <w:lvlOverride w:ilvl="8"/>
  </w:num>
  <w:num w:numId="7" w16cid:durableId="5040509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97791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3202393">
    <w:abstractNumId w:val="21"/>
  </w:num>
  <w:num w:numId="10" w16cid:durableId="480926748">
    <w:abstractNumId w:val="7"/>
  </w:num>
  <w:num w:numId="11" w16cid:durableId="1098983878">
    <w:abstractNumId w:val="10"/>
  </w:num>
  <w:num w:numId="12" w16cid:durableId="485173254">
    <w:abstractNumId w:val="35"/>
  </w:num>
  <w:num w:numId="13" w16cid:durableId="316152431">
    <w:abstractNumId w:val="33"/>
  </w:num>
  <w:num w:numId="14" w16cid:durableId="1551766307">
    <w:abstractNumId w:val="15"/>
  </w:num>
  <w:num w:numId="15" w16cid:durableId="2102405020">
    <w:abstractNumId w:val="34"/>
  </w:num>
  <w:num w:numId="16" w16cid:durableId="831604579">
    <w:abstractNumId w:val="18"/>
  </w:num>
  <w:num w:numId="17" w16cid:durableId="1700743225">
    <w:abstractNumId w:val="8"/>
  </w:num>
  <w:num w:numId="18" w16cid:durableId="740907418">
    <w:abstractNumId w:val="1"/>
  </w:num>
  <w:num w:numId="19" w16cid:durableId="1323309737">
    <w:abstractNumId w:val="20"/>
  </w:num>
  <w:num w:numId="20" w16cid:durableId="690301481">
    <w:abstractNumId w:val="20"/>
  </w:num>
  <w:num w:numId="21" w16cid:durableId="2325543">
    <w:abstractNumId w:val="22"/>
  </w:num>
  <w:num w:numId="22" w16cid:durableId="569655322">
    <w:abstractNumId w:val="26"/>
  </w:num>
  <w:num w:numId="23" w16cid:durableId="1026641831">
    <w:abstractNumId w:val="9"/>
  </w:num>
  <w:num w:numId="24" w16cid:durableId="1189641051">
    <w:abstractNumId w:val="22"/>
  </w:num>
  <w:num w:numId="25" w16cid:durableId="1885604919">
    <w:abstractNumId w:val="14"/>
  </w:num>
  <w:num w:numId="26" w16cid:durableId="1052995820">
    <w:abstractNumId w:val="5"/>
  </w:num>
  <w:num w:numId="27" w16cid:durableId="1909419992">
    <w:abstractNumId w:val="4"/>
  </w:num>
  <w:num w:numId="28" w16cid:durableId="286355816">
    <w:abstractNumId w:val="0"/>
  </w:num>
  <w:num w:numId="29" w16cid:durableId="837841199">
    <w:abstractNumId w:val="11"/>
  </w:num>
  <w:num w:numId="30" w16cid:durableId="1876383529">
    <w:abstractNumId w:val="31"/>
  </w:num>
  <w:num w:numId="31" w16cid:durableId="378432383">
    <w:abstractNumId w:val="27"/>
  </w:num>
  <w:num w:numId="32" w16cid:durableId="804660065">
    <w:abstractNumId w:val="28"/>
  </w:num>
  <w:num w:numId="33" w16cid:durableId="773594438">
    <w:abstractNumId w:val="23"/>
  </w:num>
  <w:num w:numId="34" w16cid:durableId="1250653279">
    <w:abstractNumId w:val="2"/>
  </w:num>
  <w:num w:numId="35" w16cid:durableId="1431008013">
    <w:abstractNumId w:val="3"/>
  </w:num>
  <w:num w:numId="36" w16cid:durableId="17046668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4594512">
    <w:abstractNumId w:val="29"/>
  </w:num>
  <w:num w:numId="38" w16cid:durableId="42342855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1973022">
    <w:abstractNumId w:val="32"/>
  </w:num>
  <w:num w:numId="40" w16cid:durableId="401219096">
    <w:abstractNumId w:val="17"/>
    <w:lvlOverride w:ilvl="0"/>
    <w:lvlOverride w:ilvl="1"/>
    <w:lvlOverride w:ilvl="2"/>
    <w:lvlOverride w:ilvl="3"/>
    <w:lvlOverride w:ilvl="4"/>
    <w:lvlOverride w:ilvl="5"/>
    <w:lvlOverride w:ilvl="6"/>
    <w:lvlOverride w:ilvl="7"/>
    <w:lvlOverride w:ilvl="8"/>
  </w:num>
  <w:num w:numId="41" w16cid:durableId="363293113">
    <w:abstractNumId w:val="29"/>
    <w:lvlOverride w:ilvl="0"/>
    <w:lvlOverride w:ilvl="1"/>
    <w:lvlOverride w:ilvl="2"/>
    <w:lvlOverride w:ilvl="3"/>
    <w:lvlOverride w:ilvl="4"/>
    <w:lvlOverride w:ilvl="5"/>
    <w:lvlOverride w:ilvl="6"/>
    <w:lvlOverride w:ilvl="7"/>
    <w:lvlOverride w:ilvl="8"/>
  </w:num>
  <w:num w:numId="42" w16cid:durableId="1965963752">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2250"/>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1D7E"/>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436"/>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0225"/>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21"/>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9A0"/>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B9F"/>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5A"/>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C50"/>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515"/>
    <w:rsid w:val="00A76C15"/>
    <w:rsid w:val="00A77032"/>
    <w:rsid w:val="00A779D8"/>
    <w:rsid w:val="00A804F2"/>
    <w:rsid w:val="00A8081F"/>
    <w:rsid w:val="00A80BA2"/>
    <w:rsid w:val="00A80FC4"/>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5E15"/>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67C"/>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036"/>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3F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B67"/>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AD4"/>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32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5F1B"/>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4"/>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0F"/>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0E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DE292"/>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 w:type="table" w:customStyle="1" w:styleId="TableGrid1">
    <w:name w:val="Table Grid1"/>
    <w:basedOn w:val="TableNormal"/>
    <w:next w:val="TableGrid"/>
    <w:uiPriority w:val="59"/>
    <w:rsid w:val="00A80FC4"/>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105</Pages>
  <Words>20983</Words>
  <Characters>119604</Characters>
  <Application>Microsoft Office Word</Application>
  <DocSecurity>0</DocSecurity>
  <Lines>996</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140307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1734</cp:revision>
  <cp:lastPrinted>2018-02-16T07:12:00Z</cp:lastPrinted>
  <dcterms:created xsi:type="dcterms:W3CDTF">2019-10-28T07:04:00Z</dcterms:created>
  <dcterms:modified xsi:type="dcterms:W3CDTF">2025-10-22T12:41:00Z</dcterms:modified>
</cp:coreProperties>
</file>